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C687B" w14:textId="6157D840" w:rsidR="00E04C8C" w:rsidRDefault="0F449679" w:rsidP="0D4D5EBB">
      <w:pPr>
        <w:spacing w:line="295" w:lineRule="auto"/>
        <w:rPr>
          <w:rFonts w:cstheme="minorHAnsi"/>
          <w:b/>
          <w:bCs/>
          <w:sz w:val="22"/>
          <w:szCs w:val="22"/>
        </w:rPr>
      </w:pPr>
      <w:r w:rsidRPr="00EF3225">
        <w:rPr>
          <w:rFonts w:cstheme="minorHAnsi"/>
          <w:b/>
          <w:bCs/>
          <w:sz w:val="22"/>
          <w:szCs w:val="22"/>
        </w:rPr>
        <w:t>Email 1</w:t>
      </w:r>
    </w:p>
    <w:p w14:paraId="5A251D5C" w14:textId="1B28F320" w:rsidR="00CB7470" w:rsidRDefault="00CB7470" w:rsidP="0D4D5EBB">
      <w:pPr>
        <w:spacing w:line="295" w:lineRule="auto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CTA: Video</w:t>
      </w:r>
    </w:p>
    <w:p w14:paraId="55DE2037" w14:textId="1747C842" w:rsidR="00E04C8C" w:rsidRPr="00EF3225" w:rsidRDefault="00E04C8C" w:rsidP="23C10F42">
      <w:pPr>
        <w:pStyle w:val="NormalWeb"/>
        <w:rPr>
          <w:rFonts w:asciiTheme="minorHAnsi" w:hAnsiTheme="minorHAnsi" w:cstheme="minorBidi"/>
          <w:b/>
          <w:bCs/>
          <w:sz w:val="22"/>
          <w:szCs w:val="22"/>
        </w:rPr>
      </w:pPr>
      <w:r w:rsidRPr="23C10F42">
        <w:rPr>
          <w:rFonts w:asciiTheme="minorHAnsi" w:hAnsiTheme="minorHAnsi" w:cstheme="minorBidi"/>
          <w:b/>
          <w:bCs/>
          <w:sz w:val="22"/>
          <w:szCs w:val="22"/>
          <w:highlight w:val="cyan"/>
        </w:rPr>
        <w:t xml:space="preserve">Subject: </w:t>
      </w:r>
      <w:r w:rsidR="008228BC" w:rsidRPr="23C10F42">
        <w:rPr>
          <w:rFonts w:asciiTheme="minorHAnsi" w:hAnsiTheme="minorHAnsi" w:cstheme="minorBidi"/>
          <w:b/>
          <w:bCs/>
          <w:sz w:val="22"/>
          <w:szCs w:val="22"/>
          <w:highlight w:val="cyan"/>
        </w:rPr>
        <w:t xml:space="preserve">Streamline Your Nutanix </w:t>
      </w:r>
      <w:r w:rsidR="003976AF" w:rsidRPr="23C10F42">
        <w:rPr>
          <w:rFonts w:asciiTheme="minorHAnsi" w:hAnsiTheme="minorHAnsi" w:cstheme="minorBidi"/>
          <w:b/>
          <w:bCs/>
          <w:sz w:val="22"/>
          <w:szCs w:val="22"/>
          <w:highlight w:val="cyan"/>
        </w:rPr>
        <w:t xml:space="preserve">Modernization </w:t>
      </w:r>
      <w:r w:rsidR="008228BC" w:rsidRPr="23C10F42">
        <w:rPr>
          <w:rFonts w:asciiTheme="minorHAnsi" w:hAnsiTheme="minorHAnsi" w:cstheme="minorBidi"/>
          <w:b/>
          <w:bCs/>
          <w:sz w:val="22"/>
          <w:szCs w:val="22"/>
          <w:highlight w:val="cyan"/>
        </w:rPr>
        <w:t>Journey</w:t>
      </w:r>
    </w:p>
    <w:p w14:paraId="6F3321AC" w14:textId="77777777" w:rsidR="00985D57" w:rsidRPr="00EF3225" w:rsidRDefault="00985D57" w:rsidP="00985D57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EF3225">
        <w:rPr>
          <w:rFonts w:asciiTheme="minorHAnsi" w:hAnsiTheme="minorHAnsi" w:cstheme="minorHAnsi"/>
          <w:sz w:val="22"/>
          <w:szCs w:val="22"/>
        </w:rPr>
        <w:t>Dear Nutanix User,</w:t>
      </w:r>
    </w:p>
    <w:p w14:paraId="179FAA4B" w14:textId="04342AB7" w:rsidR="00985D57" w:rsidRPr="00EF3225" w:rsidRDefault="00985D57" w:rsidP="23C10F42">
      <w:pPr>
        <w:pStyle w:val="NormalWeb"/>
        <w:rPr>
          <w:rFonts w:asciiTheme="minorHAnsi" w:hAnsiTheme="minorHAnsi" w:cstheme="minorBidi"/>
          <w:sz w:val="22"/>
          <w:szCs w:val="22"/>
        </w:rPr>
      </w:pPr>
      <w:r w:rsidRPr="23C10F42">
        <w:rPr>
          <w:rFonts w:asciiTheme="minorHAnsi" w:hAnsiTheme="minorHAnsi" w:cstheme="minorBidi"/>
          <w:sz w:val="22"/>
          <w:szCs w:val="22"/>
        </w:rPr>
        <w:t xml:space="preserve">If </w:t>
      </w:r>
      <w:r w:rsidR="000D6B49" w:rsidRPr="23C10F42">
        <w:rPr>
          <w:rFonts w:asciiTheme="minorHAnsi" w:hAnsiTheme="minorHAnsi" w:cstheme="minorBidi"/>
          <w:sz w:val="22"/>
          <w:szCs w:val="22"/>
        </w:rPr>
        <w:t xml:space="preserve">you're </w:t>
      </w:r>
      <w:r w:rsidR="002C22C8" w:rsidRPr="23C10F42">
        <w:rPr>
          <w:rFonts w:asciiTheme="minorHAnsi" w:hAnsiTheme="minorHAnsi" w:cstheme="minorBidi"/>
          <w:sz w:val="22"/>
          <w:szCs w:val="22"/>
        </w:rPr>
        <w:t>considering</w:t>
      </w:r>
      <w:r w:rsidRPr="23C10F42">
        <w:rPr>
          <w:rFonts w:asciiTheme="minorHAnsi" w:hAnsiTheme="minorHAnsi" w:cstheme="minorBidi"/>
          <w:sz w:val="22"/>
          <w:szCs w:val="22"/>
        </w:rPr>
        <w:t xml:space="preserve"> scaling up with Nutanix</w:t>
      </w:r>
      <w:r w:rsidR="00F251EB" w:rsidRPr="23C10F42">
        <w:rPr>
          <w:rFonts w:asciiTheme="minorHAnsi" w:hAnsiTheme="minorHAnsi" w:cstheme="minorBidi"/>
          <w:sz w:val="22"/>
          <w:szCs w:val="22"/>
        </w:rPr>
        <w:t>, HYCU is</w:t>
      </w:r>
      <w:r w:rsidRPr="23C10F42">
        <w:rPr>
          <w:rFonts w:asciiTheme="minorHAnsi" w:hAnsiTheme="minorHAnsi" w:cstheme="minorBidi"/>
          <w:sz w:val="22"/>
          <w:szCs w:val="22"/>
        </w:rPr>
        <w:t xml:space="preserve"> here to help</w:t>
      </w:r>
      <w:r w:rsidR="00F251EB" w:rsidRPr="23C10F42">
        <w:rPr>
          <w:rFonts w:asciiTheme="minorHAnsi" w:hAnsiTheme="minorHAnsi" w:cstheme="minorBidi"/>
          <w:sz w:val="22"/>
          <w:szCs w:val="22"/>
        </w:rPr>
        <w:t>.</w:t>
      </w:r>
      <w:r w:rsidRPr="23C10F42">
        <w:rPr>
          <w:rFonts w:asciiTheme="minorHAnsi" w:hAnsiTheme="minorHAnsi" w:cstheme="minorBidi"/>
          <w:sz w:val="22"/>
          <w:szCs w:val="22"/>
        </w:rPr>
        <w:t xml:space="preserve"> </w:t>
      </w:r>
      <w:r w:rsidR="00F20C80" w:rsidRPr="23C10F42">
        <w:rPr>
          <w:rFonts w:ascii="Calibri" w:hAnsi="Calibri" w:cs="Calibri"/>
          <w:sz w:val="22"/>
          <w:szCs w:val="22"/>
        </w:rPr>
        <w:t xml:space="preserve">Ensure business-critical data is safely protected throughout your entire modernization journey, </w:t>
      </w:r>
      <w:r w:rsidR="00855D84" w:rsidRPr="23C10F42">
        <w:rPr>
          <w:rFonts w:ascii="Calibri" w:hAnsi="Calibri" w:cs="Calibri"/>
          <w:sz w:val="22"/>
          <w:szCs w:val="22"/>
        </w:rPr>
        <w:t>giving you the power to</w:t>
      </w:r>
      <w:r w:rsidR="00F20C80" w:rsidRPr="23C10F42">
        <w:rPr>
          <w:rFonts w:ascii="Calibri" w:hAnsi="Calibri" w:cs="Calibri"/>
          <w:sz w:val="22"/>
          <w:szCs w:val="22"/>
        </w:rPr>
        <w:t>:</w:t>
      </w:r>
    </w:p>
    <w:p w14:paraId="5A2286C3" w14:textId="77777777" w:rsidR="00213371" w:rsidRPr="00213371" w:rsidRDefault="00213371" w:rsidP="00213371">
      <w:pPr>
        <w:numPr>
          <w:ilvl w:val="0"/>
          <w:numId w:val="11"/>
        </w:numPr>
        <w:textAlignment w:val="center"/>
        <w:rPr>
          <w:rFonts w:ascii="Calibri" w:eastAsia="Times New Roman" w:hAnsi="Calibri" w:cs="Calibri"/>
          <w:kern w:val="0"/>
          <w14:ligatures w14:val="none"/>
        </w:rPr>
      </w:pPr>
      <w:r w:rsidRPr="00213371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Seamlessly migrate to Nutanix without conflicts or compatibility issues.</w:t>
      </w:r>
    </w:p>
    <w:p w14:paraId="7998D548" w14:textId="0C25CA8A" w:rsidR="00213371" w:rsidRPr="00213371" w:rsidRDefault="00213371" w:rsidP="00213371">
      <w:pPr>
        <w:numPr>
          <w:ilvl w:val="0"/>
          <w:numId w:val="12"/>
        </w:numPr>
        <w:textAlignment w:val="center"/>
        <w:rPr>
          <w:rFonts w:ascii="Calibri" w:eastAsia="Times New Roman" w:hAnsi="Calibri" w:cs="Calibri"/>
          <w:kern w:val="0"/>
          <w14:ligatures w14:val="none"/>
        </w:rPr>
      </w:pPr>
      <w:r w:rsidRPr="00213371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Backup and rapidly recover with</w:t>
      </w:r>
      <w:r w:rsidR="000D6B49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out</w:t>
      </w:r>
      <w:r w:rsidRPr="00213371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 agents, proxies, plugins, or hardware appliances.</w:t>
      </w:r>
    </w:p>
    <w:p w14:paraId="773B2151" w14:textId="77777777" w:rsidR="00213371" w:rsidRPr="00213371" w:rsidRDefault="00213371" w:rsidP="00213371">
      <w:pPr>
        <w:numPr>
          <w:ilvl w:val="0"/>
          <w:numId w:val="12"/>
        </w:numPr>
        <w:textAlignment w:val="center"/>
        <w:rPr>
          <w:rFonts w:ascii="Calibri" w:eastAsia="Times New Roman" w:hAnsi="Calibri" w:cs="Calibri"/>
          <w:kern w:val="0"/>
          <w14:ligatures w14:val="none"/>
        </w:rPr>
      </w:pPr>
      <w:r w:rsidRPr="00213371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 xml:space="preserve">Protect from ransomware with immutable backups. </w:t>
      </w:r>
    </w:p>
    <w:p w14:paraId="327A0B80" w14:textId="77777777" w:rsidR="00213371" w:rsidRPr="00213371" w:rsidRDefault="00213371" w:rsidP="00213371">
      <w:pPr>
        <w:numPr>
          <w:ilvl w:val="0"/>
          <w:numId w:val="12"/>
        </w:numPr>
        <w:textAlignment w:val="center"/>
        <w:rPr>
          <w:rFonts w:ascii="Calibri" w:eastAsia="Times New Roman" w:hAnsi="Calibri" w:cs="Calibri"/>
          <w:kern w:val="0"/>
          <w14:ligatures w14:val="none"/>
        </w:rPr>
      </w:pPr>
      <w:r w:rsidRPr="00213371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Unlock rapid disaster recovery to the public cloud.</w:t>
      </w:r>
    </w:p>
    <w:p w14:paraId="0F17F6B5" w14:textId="77777777" w:rsidR="00213371" w:rsidRPr="00213371" w:rsidRDefault="00213371" w:rsidP="00213371">
      <w:pPr>
        <w:numPr>
          <w:ilvl w:val="0"/>
          <w:numId w:val="12"/>
        </w:numPr>
        <w:textAlignment w:val="center"/>
        <w:rPr>
          <w:rFonts w:ascii="Calibri" w:eastAsia="Times New Roman" w:hAnsi="Calibri" w:cs="Calibri"/>
          <w:kern w:val="0"/>
          <w14:ligatures w14:val="none"/>
        </w:rPr>
      </w:pPr>
      <w:r w:rsidRPr="00213371">
        <w:rPr>
          <w:rFonts w:ascii="Calibri" w:eastAsia="Times New Roman" w:hAnsi="Calibri" w:cs="Calibri"/>
          <w:kern w:val="0"/>
          <w:sz w:val="22"/>
          <w:szCs w:val="22"/>
          <w14:ligatures w14:val="none"/>
        </w:rPr>
        <w:t>Save costs with a lower total cost of ownership.</w:t>
      </w:r>
    </w:p>
    <w:p w14:paraId="588D9670" w14:textId="7A25FDC5" w:rsidR="002C3B73" w:rsidRPr="00EF3225" w:rsidRDefault="00000000" w:rsidP="23C10F42">
      <w:pPr>
        <w:spacing w:before="100" w:beforeAutospacing="1" w:after="100" w:afterAutospacing="1"/>
        <w:rPr>
          <w:ins w:id="0" w:author="Pina Javernik" w:date="2024-05-09T09:26:00Z"/>
          <w:sz w:val="22"/>
          <w:szCs w:val="22"/>
        </w:rPr>
      </w:pPr>
      <w:hyperlink r:id="rId8">
        <w:r w:rsidR="002C3B73" w:rsidRPr="23C10F42">
          <w:rPr>
            <w:rStyle w:val="Hyperlink"/>
            <w:sz w:val="22"/>
            <w:szCs w:val="22"/>
            <w:highlight w:val="cyan"/>
          </w:rPr>
          <w:t>Find out how</w:t>
        </w:r>
      </w:hyperlink>
    </w:p>
    <w:p w14:paraId="28262A6B" w14:textId="2BF0ABC9" w:rsidR="00985D57" w:rsidRPr="00EF3225" w:rsidRDefault="00985D57" w:rsidP="23C10F42">
      <w:pPr>
        <w:pStyle w:val="NormalWeb"/>
        <w:rPr>
          <w:rFonts w:asciiTheme="minorHAnsi" w:hAnsiTheme="minorHAnsi" w:cstheme="minorBidi"/>
          <w:sz w:val="22"/>
          <w:szCs w:val="22"/>
        </w:rPr>
      </w:pPr>
      <w:r w:rsidRPr="23C10F42">
        <w:rPr>
          <w:rFonts w:asciiTheme="minorHAnsi" w:hAnsiTheme="minorHAnsi" w:cstheme="minorBidi"/>
          <w:sz w:val="22"/>
          <w:szCs w:val="22"/>
        </w:rPr>
        <w:t>We look forward to supporting you on your expansion journey. In the meantime</w:t>
      </w:r>
      <w:r w:rsidR="000D6B49" w:rsidRPr="23C10F42">
        <w:rPr>
          <w:rFonts w:asciiTheme="minorHAnsi" w:hAnsiTheme="minorHAnsi" w:cstheme="minorBidi"/>
          <w:sz w:val="22"/>
          <w:szCs w:val="22"/>
        </w:rPr>
        <w:t>,</w:t>
      </w:r>
      <w:r w:rsidRPr="23C10F42">
        <w:rPr>
          <w:rFonts w:asciiTheme="minorHAnsi" w:hAnsiTheme="minorHAnsi" w:cstheme="minorBidi"/>
          <w:sz w:val="22"/>
          <w:szCs w:val="22"/>
        </w:rPr>
        <w:t xml:space="preserve"> take </w:t>
      </w:r>
      <w:r w:rsidR="00060942" w:rsidRPr="23C10F42">
        <w:rPr>
          <w:rFonts w:asciiTheme="minorHAnsi" w:hAnsiTheme="minorHAnsi" w:cstheme="minorBidi"/>
          <w:sz w:val="22"/>
          <w:szCs w:val="22"/>
        </w:rPr>
        <w:t>the</w:t>
      </w:r>
      <w:r w:rsidRPr="23C10F42">
        <w:rPr>
          <w:rStyle w:val="apple-converted-space"/>
          <w:rFonts w:asciiTheme="minorHAnsi" w:hAnsiTheme="minorHAnsi" w:cstheme="minorBidi"/>
          <w:sz w:val="22"/>
          <w:szCs w:val="22"/>
        </w:rPr>
        <w:t> </w:t>
      </w:r>
      <w:hyperlink r:id="rId9">
        <w:r w:rsidRPr="23C10F42">
          <w:rPr>
            <w:rStyle w:val="Hyperlink"/>
            <w:rFonts w:asciiTheme="minorHAnsi" w:hAnsiTheme="minorHAnsi" w:cstheme="minorBidi"/>
            <w:color w:val="auto"/>
            <w:sz w:val="22"/>
            <w:szCs w:val="22"/>
          </w:rPr>
          <w:t>product tour</w:t>
        </w:r>
      </w:hyperlink>
      <w:r w:rsidRPr="23C10F42">
        <w:rPr>
          <w:rStyle w:val="apple-converted-space"/>
          <w:rFonts w:asciiTheme="minorHAnsi" w:hAnsiTheme="minorHAnsi" w:cstheme="minorBidi"/>
          <w:sz w:val="22"/>
          <w:szCs w:val="22"/>
        </w:rPr>
        <w:t> </w:t>
      </w:r>
      <w:r w:rsidRPr="23C10F42">
        <w:rPr>
          <w:rFonts w:asciiTheme="minorHAnsi" w:hAnsiTheme="minorHAnsi" w:cstheme="minorBidi"/>
          <w:sz w:val="22"/>
          <w:szCs w:val="22"/>
        </w:rPr>
        <w:t xml:space="preserve">or </w:t>
      </w:r>
      <w:hyperlink r:id="rId10">
        <w:r w:rsidRPr="23C10F42">
          <w:rPr>
            <w:rStyle w:val="Hyperlink"/>
            <w:rFonts w:asciiTheme="minorHAnsi" w:hAnsiTheme="minorHAnsi" w:cstheme="minorBidi"/>
            <w:sz w:val="22"/>
            <w:szCs w:val="22"/>
          </w:rPr>
          <w:t>try HYCU for Nutanix</w:t>
        </w:r>
      </w:hyperlink>
      <w:r w:rsidRPr="23C10F42">
        <w:rPr>
          <w:rStyle w:val="apple-converted-space"/>
          <w:rFonts w:asciiTheme="minorHAnsi" w:hAnsiTheme="minorHAnsi" w:cstheme="minorBidi"/>
          <w:sz w:val="22"/>
          <w:szCs w:val="22"/>
        </w:rPr>
        <w:t> </w:t>
      </w:r>
      <w:r w:rsidRPr="23C10F42">
        <w:rPr>
          <w:rFonts w:asciiTheme="minorHAnsi" w:hAnsiTheme="minorHAnsi" w:cstheme="minorBidi"/>
          <w:sz w:val="22"/>
          <w:szCs w:val="22"/>
        </w:rPr>
        <w:t>for free.</w:t>
      </w:r>
    </w:p>
    <w:p w14:paraId="5B36211D" w14:textId="77777777" w:rsidR="00985D57" w:rsidRPr="00EF3225" w:rsidRDefault="00985D57" w:rsidP="00985D57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EF3225">
        <w:rPr>
          <w:rFonts w:asciiTheme="minorHAnsi" w:hAnsiTheme="minorHAnsi" w:cstheme="minorHAnsi"/>
          <w:sz w:val="22"/>
          <w:szCs w:val="22"/>
        </w:rPr>
        <w:t>Best regards,</w:t>
      </w:r>
    </w:p>
    <w:p w14:paraId="53B01017" w14:textId="77777777" w:rsidR="00EF3225" w:rsidRDefault="00EF3225" w:rsidP="00B368AC">
      <w:pPr>
        <w:pStyle w:val="NormalWeb"/>
        <w:shd w:val="clear" w:color="auto" w:fill="FFFFFF"/>
        <w:rPr>
          <w:rFonts w:asciiTheme="minorHAnsi" w:hAnsiTheme="minorHAnsi" w:cstheme="minorHAnsi"/>
          <w:sz w:val="22"/>
          <w:szCs w:val="22"/>
        </w:rPr>
      </w:pPr>
    </w:p>
    <w:p w14:paraId="4A75F739" w14:textId="324679E1" w:rsidR="009C2B86" w:rsidRDefault="009C2B86" w:rsidP="00B368AC">
      <w:pPr>
        <w:pStyle w:val="NormalWeb"/>
        <w:shd w:val="clear" w:color="auto" w:fill="FFFFFF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14:paraId="7CE1557F" w14:textId="100F0CD3" w:rsidR="00EF3225" w:rsidRDefault="00EF3225" w:rsidP="00B368AC">
      <w:pPr>
        <w:pStyle w:val="NormalWeb"/>
        <w:shd w:val="clear" w:color="auto" w:fill="FFFFFF"/>
        <w:rPr>
          <w:rFonts w:asciiTheme="minorHAnsi" w:hAnsiTheme="minorHAnsi" w:cstheme="minorHAnsi"/>
          <w:b/>
          <w:bCs/>
          <w:sz w:val="22"/>
          <w:szCs w:val="22"/>
        </w:rPr>
      </w:pPr>
      <w:r w:rsidRPr="00EF3225">
        <w:rPr>
          <w:rFonts w:asciiTheme="minorHAnsi" w:hAnsiTheme="minorHAnsi" w:cstheme="minorHAnsi"/>
          <w:b/>
          <w:bCs/>
          <w:sz w:val="22"/>
          <w:szCs w:val="22"/>
        </w:rPr>
        <w:t xml:space="preserve">Email 2: </w:t>
      </w:r>
    </w:p>
    <w:p w14:paraId="0600000B" w14:textId="3E9C9EFC" w:rsidR="00CB7470" w:rsidRPr="00EF3225" w:rsidRDefault="00CB7470" w:rsidP="00B368AC">
      <w:pPr>
        <w:pStyle w:val="NormalWeb"/>
        <w:shd w:val="clear" w:color="auto" w:fill="FFFFFF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CTA: Blog post </w:t>
      </w:r>
    </w:p>
    <w:p w14:paraId="6BE32F8C" w14:textId="5319A843" w:rsidR="00EF3225" w:rsidRPr="00803904" w:rsidRDefault="00EF3225" w:rsidP="23C10F42">
      <w:pPr>
        <w:pStyle w:val="NormalWeb"/>
        <w:shd w:val="clear" w:color="auto" w:fill="FFFFFF" w:themeFill="background1"/>
        <w:rPr>
          <w:rFonts w:asciiTheme="minorHAnsi" w:hAnsiTheme="minorHAnsi" w:cstheme="minorBidi"/>
          <w:b/>
          <w:bCs/>
          <w:sz w:val="22"/>
          <w:szCs w:val="22"/>
        </w:rPr>
      </w:pPr>
      <w:r w:rsidRPr="23C10F42">
        <w:rPr>
          <w:rFonts w:asciiTheme="minorHAnsi" w:hAnsiTheme="minorHAnsi" w:cstheme="minorBidi"/>
          <w:b/>
          <w:bCs/>
          <w:sz w:val="22"/>
          <w:szCs w:val="22"/>
          <w:highlight w:val="cyan"/>
        </w:rPr>
        <w:t>Subject: [Blog Post] Optimize Your Nutanix Data Protection Strategy</w:t>
      </w:r>
      <w:r w:rsidR="006C79C6" w:rsidRPr="23C10F42">
        <w:rPr>
          <w:rFonts w:asciiTheme="minorHAnsi" w:hAnsiTheme="minorHAnsi" w:cstheme="minorBidi"/>
          <w:b/>
          <w:bCs/>
          <w:sz w:val="22"/>
          <w:szCs w:val="22"/>
          <w:highlight w:val="cyan"/>
        </w:rPr>
        <w:t xml:space="preserve"> with HYCU</w:t>
      </w:r>
    </w:p>
    <w:p w14:paraId="5269F087" w14:textId="70258EC6" w:rsidR="00B368AC" w:rsidRPr="00EF3225" w:rsidRDefault="00B368AC" w:rsidP="00B368AC">
      <w:pPr>
        <w:pStyle w:val="NormalWeb"/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23C10F42">
        <w:rPr>
          <w:rFonts w:asciiTheme="minorHAnsi" w:hAnsiTheme="minorHAnsi" w:cstheme="minorBidi"/>
          <w:sz w:val="22"/>
          <w:szCs w:val="22"/>
        </w:rPr>
        <w:t>Dear Nutanix User,</w:t>
      </w:r>
    </w:p>
    <w:p w14:paraId="5AA1A2AD" w14:textId="4035DBC0" w:rsidR="23C10F42" w:rsidRDefault="008D631C" w:rsidP="23C10F42">
      <w:pPr>
        <w:pStyle w:val="NormalWeb"/>
        <w:shd w:val="clear" w:color="auto" w:fill="FFFFFF" w:themeFill="background1"/>
        <w:rPr>
          <w:rFonts w:asciiTheme="minorHAnsi" w:hAnsiTheme="minorHAnsi" w:cstheme="minorBidi"/>
          <w:sz w:val="22"/>
          <w:szCs w:val="22"/>
        </w:rPr>
      </w:pPr>
      <w:r w:rsidRPr="23C10F42">
        <w:rPr>
          <w:rFonts w:ascii="Calibri" w:hAnsi="Calibri" w:cs="Calibri"/>
          <w:sz w:val="22"/>
          <w:szCs w:val="22"/>
        </w:rPr>
        <w:t>Are you considering expanding your Nutanix footprint? Nutanix offers unparalleled flexibility, scalability, and a streamlined management experience</w:t>
      </w:r>
      <w:r w:rsidR="002C22C8" w:rsidRPr="23C10F42">
        <w:rPr>
          <w:rFonts w:ascii="Calibri" w:hAnsi="Calibri" w:cs="Calibri"/>
          <w:sz w:val="22"/>
          <w:szCs w:val="22"/>
        </w:rPr>
        <w:t>;</w:t>
      </w:r>
      <w:r w:rsidR="00036179" w:rsidRPr="23C10F42">
        <w:rPr>
          <w:rFonts w:ascii="Calibri" w:hAnsi="Calibri" w:cs="Calibri"/>
          <w:sz w:val="22"/>
          <w:szCs w:val="22"/>
        </w:rPr>
        <w:t xml:space="preserve"> h</w:t>
      </w:r>
      <w:r w:rsidRPr="23C10F42">
        <w:rPr>
          <w:rFonts w:ascii="Calibri" w:hAnsi="Calibri" w:cs="Calibri"/>
          <w:sz w:val="22"/>
          <w:szCs w:val="22"/>
        </w:rPr>
        <w:t xml:space="preserve">owever, it's worth reconsidering your existing data protection solution to ensure you can fully </w:t>
      </w:r>
      <w:r w:rsidR="00EC2B41" w:rsidRPr="23C10F42">
        <w:rPr>
          <w:rFonts w:ascii="Calibri" w:hAnsi="Calibri" w:cs="Calibri"/>
          <w:sz w:val="22"/>
          <w:szCs w:val="22"/>
        </w:rPr>
        <w:t>capitalize on these benefits</w:t>
      </w:r>
      <w:r w:rsidR="0048654B" w:rsidRPr="23C10F42">
        <w:rPr>
          <w:rFonts w:ascii="Calibri" w:hAnsi="Calibri" w:cs="Calibri"/>
          <w:sz w:val="22"/>
          <w:szCs w:val="22"/>
        </w:rPr>
        <w:t xml:space="preserve"> and protect your investment</w:t>
      </w:r>
      <w:r w:rsidR="00EC2B41" w:rsidRPr="23C10F42">
        <w:rPr>
          <w:rFonts w:ascii="Calibri" w:hAnsi="Calibri" w:cs="Calibri"/>
          <w:sz w:val="22"/>
          <w:szCs w:val="22"/>
        </w:rPr>
        <w:t>.</w:t>
      </w:r>
    </w:p>
    <w:p w14:paraId="5DEC7CB7" w14:textId="4679B4FD" w:rsidR="00B368AC" w:rsidRPr="00EF3225" w:rsidRDefault="00B368AC" w:rsidP="23C10F42">
      <w:pPr>
        <w:pStyle w:val="NormalWeb"/>
        <w:shd w:val="clear" w:color="auto" w:fill="FFFFFF" w:themeFill="background1"/>
        <w:rPr>
          <w:rFonts w:asciiTheme="minorHAnsi" w:hAnsiTheme="minorHAnsi" w:cstheme="minorBidi"/>
          <w:sz w:val="22"/>
          <w:szCs w:val="22"/>
        </w:rPr>
      </w:pPr>
      <w:r w:rsidRPr="23C10F42">
        <w:rPr>
          <w:rFonts w:asciiTheme="minorHAnsi" w:hAnsiTheme="minorHAnsi" w:cstheme="minorBidi"/>
          <w:sz w:val="22"/>
          <w:szCs w:val="22"/>
        </w:rPr>
        <w:t xml:space="preserve">Here are </w:t>
      </w:r>
      <w:r w:rsidR="00E01763" w:rsidRPr="23C10F42">
        <w:rPr>
          <w:rFonts w:asciiTheme="minorHAnsi" w:hAnsiTheme="minorHAnsi" w:cstheme="minorBidi"/>
          <w:sz w:val="22"/>
          <w:szCs w:val="22"/>
        </w:rPr>
        <w:t xml:space="preserve">the top </w:t>
      </w:r>
      <w:r w:rsidRPr="23C10F42">
        <w:rPr>
          <w:rFonts w:asciiTheme="minorHAnsi" w:hAnsiTheme="minorHAnsi" w:cstheme="minorBidi"/>
          <w:sz w:val="22"/>
          <w:szCs w:val="22"/>
        </w:rPr>
        <w:t xml:space="preserve">three key points </w:t>
      </w:r>
      <w:r w:rsidR="009833F9" w:rsidRPr="23C10F42">
        <w:rPr>
          <w:rFonts w:asciiTheme="minorHAnsi" w:hAnsiTheme="minorHAnsi" w:cstheme="minorBidi"/>
          <w:sz w:val="22"/>
          <w:szCs w:val="22"/>
        </w:rPr>
        <w:t>t</w:t>
      </w:r>
      <w:r w:rsidR="005C3528" w:rsidRPr="23C10F42">
        <w:rPr>
          <w:rFonts w:asciiTheme="minorHAnsi" w:hAnsiTheme="minorHAnsi" w:cstheme="minorBidi"/>
          <w:sz w:val="22"/>
          <w:szCs w:val="22"/>
        </w:rPr>
        <w:t>o consider for a data protection solution</w:t>
      </w:r>
      <w:r w:rsidR="009741B3" w:rsidRPr="23C10F42">
        <w:rPr>
          <w:rFonts w:asciiTheme="minorHAnsi" w:hAnsiTheme="minorHAnsi" w:cstheme="minorBidi"/>
          <w:sz w:val="22"/>
          <w:szCs w:val="22"/>
        </w:rPr>
        <w:t xml:space="preserve">. </w:t>
      </w:r>
    </w:p>
    <w:p w14:paraId="5479674C" w14:textId="03505B32" w:rsidR="00B368AC" w:rsidRPr="00EF3225" w:rsidRDefault="008F5DD1" w:rsidP="23C10F42">
      <w:pPr>
        <w:numPr>
          <w:ilvl w:val="0"/>
          <w:numId w:val="5"/>
        </w:numPr>
        <w:shd w:val="clear" w:color="auto" w:fill="FFFFFF" w:themeFill="background1"/>
        <w:spacing w:before="100" w:beforeAutospacing="1" w:after="100" w:afterAutospacing="1"/>
        <w:rPr>
          <w:sz w:val="22"/>
          <w:szCs w:val="22"/>
        </w:rPr>
      </w:pPr>
      <w:r w:rsidRPr="23C10F42">
        <w:rPr>
          <w:rStyle w:val="Strong"/>
          <w:sz w:val="22"/>
          <w:szCs w:val="22"/>
        </w:rPr>
        <w:t>Not all data protection solution</w:t>
      </w:r>
      <w:r w:rsidR="002050ED" w:rsidRPr="23C10F42">
        <w:rPr>
          <w:rStyle w:val="Strong"/>
          <w:sz w:val="22"/>
          <w:szCs w:val="22"/>
        </w:rPr>
        <w:t>s</w:t>
      </w:r>
      <w:r w:rsidRPr="23C10F42">
        <w:rPr>
          <w:rStyle w:val="Strong"/>
          <w:sz w:val="22"/>
          <w:szCs w:val="22"/>
        </w:rPr>
        <w:t xml:space="preserve"> for Nutanix are equal</w:t>
      </w:r>
      <w:r w:rsidR="00E01763" w:rsidRPr="23C10F42">
        <w:rPr>
          <w:rStyle w:val="Strong"/>
          <w:sz w:val="22"/>
          <w:szCs w:val="22"/>
        </w:rPr>
        <w:t>:</w:t>
      </w:r>
      <w:r w:rsidR="00B368AC" w:rsidRPr="23C10F42">
        <w:rPr>
          <w:sz w:val="22"/>
          <w:szCs w:val="22"/>
        </w:rPr>
        <w:t> While </w:t>
      </w:r>
      <w:hyperlink r:id="rId11">
        <w:r w:rsidR="00B368AC" w:rsidRPr="23C10F42">
          <w:rPr>
            <w:rStyle w:val="Hyperlink"/>
            <w:color w:val="4472C4" w:themeColor="accent1"/>
            <w:sz w:val="22"/>
            <w:szCs w:val="22"/>
          </w:rPr>
          <w:t>Veeam</w:t>
        </w:r>
      </w:hyperlink>
      <w:r w:rsidR="00B368AC" w:rsidRPr="23C10F42">
        <w:rPr>
          <w:color w:val="4472C4" w:themeColor="accent1"/>
          <w:sz w:val="22"/>
          <w:szCs w:val="22"/>
        </w:rPr>
        <w:t> </w:t>
      </w:r>
      <w:r w:rsidR="00060CFC" w:rsidRPr="23C10F42">
        <w:rPr>
          <w:sz w:val="22"/>
          <w:szCs w:val="22"/>
        </w:rPr>
        <w:t xml:space="preserve">or other legacy competitors </w:t>
      </w:r>
      <w:r w:rsidR="00B368AC" w:rsidRPr="23C10F42">
        <w:rPr>
          <w:sz w:val="22"/>
          <w:szCs w:val="22"/>
        </w:rPr>
        <w:t xml:space="preserve">might seem like a familiar choice, </w:t>
      </w:r>
      <w:r w:rsidR="002C22C8" w:rsidRPr="23C10F42">
        <w:rPr>
          <w:sz w:val="22"/>
          <w:szCs w:val="22"/>
        </w:rPr>
        <w:t>ensuring compatibility with Nutanix is essential</w:t>
      </w:r>
      <w:r w:rsidR="00B368AC" w:rsidRPr="23C10F42">
        <w:rPr>
          <w:sz w:val="22"/>
          <w:szCs w:val="22"/>
        </w:rPr>
        <w:t xml:space="preserve">. </w:t>
      </w:r>
      <w:r w:rsidR="006F0C58" w:rsidRPr="23C10F42">
        <w:rPr>
          <w:sz w:val="22"/>
          <w:szCs w:val="22"/>
        </w:rPr>
        <w:t xml:space="preserve">HYCU is the only </w:t>
      </w:r>
      <w:r w:rsidR="001B723D" w:rsidRPr="23C10F42">
        <w:rPr>
          <w:sz w:val="22"/>
          <w:szCs w:val="22"/>
        </w:rPr>
        <w:t xml:space="preserve">data protection vendor in </w:t>
      </w:r>
      <w:r w:rsidR="00947BC1" w:rsidRPr="23C10F42">
        <w:rPr>
          <w:sz w:val="22"/>
          <w:szCs w:val="22"/>
        </w:rPr>
        <w:t xml:space="preserve">multiple </w:t>
      </w:r>
      <w:r w:rsidR="001B723D" w:rsidRPr="23C10F42">
        <w:rPr>
          <w:sz w:val="22"/>
          <w:szCs w:val="22"/>
        </w:rPr>
        <w:t xml:space="preserve">Nutanix Validated Designs for </w:t>
      </w:r>
      <w:r w:rsidR="00947BC1" w:rsidRPr="23C10F42">
        <w:rPr>
          <w:sz w:val="22"/>
          <w:szCs w:val="22"/>
        </w:rPr>
        <w:t>hybrid-cloud use cases</w:t>
      </w:r>
      <w:r w:rsidR="001B723D" w:rsidRPr="23C10F42">
        <w:rPr>
          <w:sz w:val="22"/>
          <w:szCs w:val="22"/>
        </w:rPr>
        <w:t xml:space="preserve">, ensuring 100% compatibility </w:t>
      </w:r>
      <w:r w:rsidR="005C3528" w:rsidRPr="23C10F42">
        <w:rPr>
          <w:sz w:val="22"/>
          <w:szCs w:val="22"/>
        </w:rPr>
        <w:t xml:space="preserve">and integration with </w:t>
      </w:r>
      <w:r w:rsidR="00B368AC" w:rsidRPr="23C10F42">
        <w:rPr>
          <w:sz w:val="22"/>
          <w:szCs w:val="22"/>
        </w:rPr>
        <w:t>Nutanix.</w:t>
      </w:r>
    </w:p>
    <w:p w14:paraId="507CC140" w14:textId="6946B71A" w:rsidR="00B368AC" w:rsidRPr="00EF3225" w:rsidRDefault="009A48C8" w:rsidP="23C10F42">
      <w:pPr>
        <w:numPr>
          <w:ilvl w:val="0"/>
          <w:numId w:val="6"/>
        </w:numPr>
        <w:shd w:val="clear" w:color="auto" w:fill="FFFFFF" w:themeFill="background1"/>
        <w:spacing w:before="100" w:beforeAutospacing="1" w:after="100" w:afterAutospacing="1"/>
        <w:rPr>
          <w:sz w:val="22"/>
          <w:szCs w:val="22"/>
        </w:rPr>
      </w:pPr>
      <w:r w:rsidRPr="23C10F42">
        <w:rPr>
          <w:rStyle w:val="Strong"/>
          <w:sz w:val="22"/>
          <w:szCs w:val="22"/>
        </w:rPr>
        <w:t>Business risk profile</w:t>
      </w:r>
      <w:r w:rsidR="00B368AC" w:rsidRPr="23C10F42">
        <w:rPr>
          <w:rStyle w:val="Strong"/>
          <w:sz w:val="22"/>
          <w:szCs w:val="22"/>
        </w:rPr>
        <w:t>:</w:t>
      </w:r>
      <w:r w:rsidR="00B368AC" w:rsidRPr="23C10F42">
        <w:rPr>
          <w:sz w:val="22"/>
          <w:szCs w:val="22"/>
        </w:rPr>
        <w:t> When assessing data protection solutions, delve into crucial questions regarding the nature of the offering</w:t>
      </w:r>
      <w:r w:rsidR="007E4BD2" w:rsidRPr="23C10F42">
        <w:rPr>
          <w:sz w:val="22"/>
          <w:szCs w:val="22"/>
        </w:rPr>
        <w:t xml:space="preserve"> and</w:t>
      </w:r>
      <w:r w:rsidR="00B368AC" w:rsidRPr="23C10F42">
        <w:rPr>
          <w:sz w:val="22"/>
          <w:szCs w:val="22"/>
        </w:rPr>
        <w:t xml:space="preserve"> </w:t>
      </w:r>
      <w:r w:rsidR="007E4BD2" w:rsidRPr="23C10F42">
        <w:rPr>
          <w:sz w:val="22"/>
          <w:szCs w:val="22"/>
        </w:rPr>
        <w:t>d</w:t>
      </w:r>
      <w:r w:rsidR="00B368AC" w:rsidRPr="23C10F42">
        <w:rPr>
          <w:sz w:val="22"/>
          <w:szCs w:val="22"/>
        </w:rPr>
        <w:t>etermine whether you're investing in a</w:t>
      </w:r>
      <w:r w:rsidR="00714951" w:rsidRPr="23C10F42">
        <w:rPr>
          <w:sz w:val="22"/>
          <w:szCs w:val="22"/>
        </w:rPr>
        <w:t xml:space="preserve"> solution </w:t>
      </w:r>
      <w:r w:rsidR="004A0AA9" w:rsidRPr="23C10F42">
        <w:rPr>
          <w:sz w:val="22"/>
          <w:szCs w:val="22"/>
        </w:rPr>
        <w:t>that reduces your business</w:t>
      </w:r>
      <w:r w:rsidR="000D6B49" w:rsidRPr="23C10F42">
        <w:rPr>
          <w:sz w:val="22"/>
          <w:szCs w:val="22"/>
        </w:rPr>
        <w:t>'</w:t>
      </w:r>
      <w:r w:rsidR="004A0AA9" w:rsidRPr="23C10F42">
        <w:rPr>
          <w:sz w:val="22"/>
          <w:szCs w:val="22"/>
        </w:rPr>
        <w:t>s data risk or increases it</w:t>
      </w:r>
      <w:r w:rsidR="00B368AC" w:rsidRPr="23C10F42">
        <w:rPr>
          <w:sz w:val="22"/>
          <w:szCs w:val="22"/>
        </w:rPr>
        <w:t xml:space="preserve">. </w:t>
      </w:r>
      <w:r w:rsidR="004A0AA9" w:rsidRPr="23C10F42">
        <w:rPr>
          <w:sz w:val="22"/>
          <w:szCs w:val="22"/>
        </w:rPr>
        <w:t xml:space="preserve">HYCU </w:t>
      </w:r>
      <w:r w:rsidR="00B86924" w:rsidRPr="23C10F42">
        <w:rPr>
          <w:sz w:val="22"/>
          <w:szCs w:val="22"/>
        </w:rPr>
        <w:t xml:space="preserve">naturally lowers your </w:t>
      </w:r>
      <w:r w:rsidR="00B86924" w:rsidRPr="23C10F42">
        <w:rPr>
          <w:sz w:val="22"/>
          <w:szCs w:val="22"/>
        </w:rPr>
        <w:lastRenderedPageBreak/>
        <w:t>ransomware attack surface with no</w:t>
      </w:r>
      <w:r w:rsidR="00B368AC" w:rsidRPr="23C10F42">
        <w:rPr>
          <w:sz w:val="22"/>
          <w:szCs w:val="22"/>
        </w:rPr>
        <w:t xml:space="preserve"> agents</w:t>
      </w:r>
      <w:r w:rsidR="004A0AA9" w:rsidRPr="23C10F42">
        <w:rPr>
          <w:sz w:val="22"/>
          <w:szCs w:val="22"/>
        </w:rPr>
        <w:t xml:space="preserve">, </w:t>
      </w:r>
      <w:r w:rsidR="00CF24D6" w:rsidRPr="23C10F42">
        <w:rPr>
          <w:sz w:val="22"/>
          <w:szCs w:val="22"/>
        </w:rPr>
        <w:t>plugins, proxies, hardware appliance</w:t>
      </w:r>
      <w:r w:rsidR="006271E5" w:rsidRPr="23C10F42">
        <w:rPr>
          <w:sz w:val="22"/>
          <w:szCs w:val="22"/>
        </w:rPr>
        <w:t xml:space="preserve"> – reducing your business risk profile.</w:t>
      </w:r>
    </w:p>
    <w:p w14:paraId="5D0E8AA4" w14:textId="73DF90F1" w:rsidR="00B368AC" w:rsidRDefault="00B368AC" w:rsidP="23C10F42">
      <w:pPr>
        <w:numPr>
          <w:ilvl w:val="0"/>
          <w:numId w:val="7"/>
        </w:numPr>
        <w:shd w:val="clear" w:color="auto" w:fill="FFFFFF" w:themeFill="background1"/>
        <w:spacing w:before="100" w:beforeAutospacing="1" w:after="100" w:afterAutospacing="1"/>
        <w:rPr>
          <w:sz w:val="22"/>
          <w:szCs w:val="22"/>
        </w:rPr>
      </w:pPr>
      <w:r w:rsidRPr="23C10F42">
        <w:rPr>
          <w:rStyle w:val="Strong"/>
          <w:sz w:val="22"/>
          <w:szCs w:val="22"/>
        </w:rPr>
        <w:t xml:space="preserve">Total </w:t>
      </w:r>
      <w:r w:rsidR="009A48C8" w:rsidRPr="23C10F42">
        <w:rPr>
          <w:rStyle w:val="Strong"/>
          <w:sz w:val="22"/>
          <w:szCs w:val="22"/>
        </w:rPr>
        <w:t>c</w:t>
      </w:r>
      <w:r w:rsidRPr="23C10F42">
        <w:rPr>
          <w:rStyle w:val="Strong"/>
          <w:sz w:val="22"/>
          <w:szCs w:val="22"/>
        </w:rPr>
        <w:t xml:space="preserve">ost and </w:t>
      </w:r>
      <w:r w:rsidR="009A48C8" w:rsidRPr="23C10F42">
        <w:rPr>
          <w:rStyle w:val="Strong"/>
          <w:sz w:val="22"/>
          <w:szCs w:val="22"/>
        </w:rPr>
        <w:t>e</w:t>
      </w:r>
      <w:r w:rsidRPr="23C10F42">
        <w:rPr>
          <w:rStyle w:val="Strong"/>
          <w:sz w:val="22"/>
          <w:szCs w:val="22"/>
        </w:rPr>
        <w:t>fficiency:</w:t>
      </w:r>
      <w:r w:rsidRPr="23C10F42">
        <w:rPr>
          <w:sz w:val="22"/>
          <w:szCs w:val="22"/>
        </w:rPr>
        <w:t xml:space="preserve"> Beyond the initial investment, factor in the lifetime cost and implementation efforts. </w:t>
      </w:r>
      <w:r w:rsidR="009A0D66" w:rsidRPr="23C10F42">
        <w:rPr>
          <w:sz w:val="22"/>
          <w:szCs w:val="22"/>
        </w:rPr>
        <w:t xml:space="preserve">HYCU is a </w:t>
      </w:r>
      <w:r w:rsidRPr="23C10F42">
        <w:rPr>
          <w:sz w:val="22"/>
          <w:szCs w:val="22"/>
        </w:rPr>
        <w:t xml:space="preserve">solution that seamlessly integrates with Nutanix and extends its capabilities to other workloads, including hybrid-cloud and cloud-native environments, </w:t>
      </w:r>
      <w:r w:rsidR="009A0D66" w:rsidRPr="23C10F42">
        <w:rPr>
          <w:sz w:val="22"/>
          <w:szCs w:val="22"/>
        </w:rPr>
        <w:t>o</w:t>
      </w:r>
      <w:r w:rsidRPr="23C10F42">
        <w:rPr>
          <w:sz w:val="22"/>
          <w:szCs w:val="22"/>
        </w:rPr>
        <w:t>ffer</w:t>
      </w:r>
      <w:r w:rsidR="009A0D66" w:rsidRPr="23C10F42">
        <w:rPr>
          <w:sz w:val="22"/>
          <w:szCs w:val="22"/>
        </w:rPr>
        <w:t>ing</w:t>
      </w:r>
      <w:r w:rsidRPr="23C10F42">
        <w:rPr>
          <w:sz w:val="22"/>
          <w:szCs w:val="22"/>
        </w:rPr>
        <w:t xml:space="preserve"> long-term value and operational efficiency.</w:t>
      </w:r>
    </w:p>
    <w:p w14:paraId="333982D8" w14:textId="18A2C073" w:rsidR="23C10F42" w:rsidRDefault="23C10F42" w:rsidP="23C10F42">
      <w:pPr>
        <w:shd w:val="clear" w:color="auto" w:fill="FFFFFF" w:themeFill="background1"/>
        <w:spacing w:beforeAutospacing="1" w:afterAutospacing="1"/>
        <w:rPr>
          <w:sz w:val="22"/>
          <w:szCs w:val="22"/>
          <w:highlight w:val="cyan"/>
        </w:rPr>
      </w:pPr>
    </w:p>
    <w:p w14:paraId="2A432F34" w14:textId="136D2E3B" w:rsidR="00522C1B" w:rsidRPr="00EF3225" w:rsidRDefault="00000000" w:rsidP="00522C1B">
      <w:pPr>
        <w:shd w:val="clear" w:color="auto" w:fill="FFFFFF"/>
        <w:spacing w:before="100" w:beforeAutospacing="1" w:after="100" w:afterAutospacing="1"/>
        <w:rPr>
          <w:rFonts w:cstheme="minorHAnsi"/>
          <w:sz w:val="22"/>
          <w:szCs w:val="22"/>
        </w:rPr>
      </w:pPr>
      <w:hyperlink r:id="rId12" w:history="1">
        <w:r w:rsidR="00522C1B" w:rsidRPr="00607E36">
          <w:rPr>
            <w:rStyle w:val="Hyperlink"/>
            <w:rFonts w:cstheme="minorHAnsi"/>
            <w:sz w:val="22"/>
            <w:szCs w:val="22"/>
            <w:highlight w:val="cyan"/>
          </w:rPr>
          <w:t>Read blog post</w:t>
        </w:r>
      </w:hyperlink>
    </w:p>
    <w:p w14:paraId="1C705E9B" w14:textId="798229D3" w:rsidR="00B368AC" w:rsidRPr="00EF3225" w:rsidRDefault="00B368AC" w:rsidP="23C10F42">
      <w:pPr>
        <w:pStyle w:val="NormalWeb"/>
        <w:shd w:val="clear" w:color="auto" w:fill="FFFFFF" w:themeFill="background1"/>
        <w:rPr>
          <w:rFonts w:asciiTheme="minorHAnsi" w:hAnsiTheme="minorHAnsi" w:cstheme="minorBidi"/>
          <w:sz w:val="22"/>
          <w:szCs w:val="22"/>
        </w:rPr>
      </w:pPr>
      <w:r w:rsidRPr="23C10F42">
        <w:rPr>
          <w:rFonts w:asciiTheme="minorHAnsi" w:hAnsiTheme="minorHAnsi" w:cstheme="minorBidi"/>
          <w:sz w:val="22"/>
          <w:szCs w:val="22"/>
        </w:rPr>
        <w:t>As your Nutanix journey develops, making an informed decision about your data protection strategy is paramount.</w:t>
      </w:r>
      <w:r w:rsidR="004367AE" w:rsidRPr="23C10F42">
        <w:rPr>
          <w:rFonts w:asciiTheme="minorHAnsi" w:hAnsiTheme="minorHAnsi" w:cstheme="minorBidi"/>
          <w:sz w:val="22"/>
          <w:szCs w:val="22"/>
        </w:rPr>
        <w:t xml:space="preserve"> If </w:t>
      </w:r>
      <w:r w:rsidR="000D6B49" w:rsidRPr="23C10F42">
        <w:rPr>
          <w:rFonts w:asciiTheme="minorHAnsi" w:hAnsiTheme="minorHAnsi" w:cstheme="minorBidi"/>
          <w:sz w:val="22"/>
          <w:szCs w:val="22"/>
        </w:rPr>
        <w:t xml:space="preserve">you're </w:t>
      </w:r>
      <w:r w:rsidR="004367AE" w:rsidRPr="23C10F42">
        <w:rPr>
          <w:rFonts w:asciiTheme="minorHAnsi" w:hAnsiTheme="minorHAnsi" w:cstheme="minorBidi"/>
          <w:sz w:val="22"/>
          <w:szCs w:val="22"/>
        </w:rPr>
        <w:t xml:space="preserve">ready to see HYCU in action, </w:t>
      </w:r>
      <w:r w:rsidR="00060942" w:rsidRPr="23C10F42">
        <w:rPr>
          <w:rFonts w:asciiTheme="minorHAnsi" w:hAnsiTheme="minorHAnsi" w:cstheme="minorBidi"/>
          <w:sz w:val="22"/>
          <w:szCs w:val="22"/>
        </w:rPr>
        <w:t>take the</w:t>
      </w:r>
      <w:r w:rsidR="00060942" w:rsidRPr="23C10F42">
        <w:rPr>
          <w:rStyle w:val="apple-converted-space"/>
          <w:rFonts w:asciiTheme="minorHAnsi" w:hAnsiTheme="minorHAnsi" w:cstheme="minorBidi"/>
          <w:sz w:val="22"/>
          <w:szCs w:val="22"/>
        </w:rPr>
        <w:t> </w:t>
      </w:r>
      <w:hyperlink r:id="rId13">
        <w:r w:rsidR="00060942" w:rsidRPr="23C10F42">
          <w:rPr>
            <w:rStyle w:val="Hyperlink"/>
            <w:rFonts w:asciiTheme="minorHAnsi" w:hAnsiTheme="minorHAnsi" w:cstheme="minorBidi"/>
            <w:color w:val="auto"/>
            <w:sz w:val="22"/>
            <w:szCs w:val="22"/>
          </w:rPr>
          <w:t>product tour</w:t>
        </w:r>
      </w:hyperlink>
      <w:r w:rsidR="00060942" w:rsidRPr="23C10F42">
        <w:rPr>
          <w:rStyle w:val="apple-converted-space"/>
          <w:rFonts w:asciiTheme="minorHAnsi" w:hAnsiTheme="minorHAnsi" w:cstheme="minorBidi"/>
          <w:sz w:val="22"/>
          <w:szCs w:val="22"/>
        </w:rPr>
        <w:t> </w:t>
      </w:r>
      <w:r w:rsidR="00060942" w:rsidRPr="23C10F42">
        <w:rPr>
          <w:rFonts w:asciiTheme="minorHAnsi" w:hAnsiTheme="minorHAnsi" w:cstheme="minorBidi"/>
          <w:sz w:val="22"/>
          <w:szCs w:val="22"/>
        </w:rPr>
        <w:t xml:space="preserve">or </w:t>
      </w:r>
      <w:hyperlink r:id="rId14">
        <w:r w:rsidR="00060942" w:rsidRPr="23C10F42">
          <w:rPr>
            <w:rStyle w:val="Hyperlink"/>
            <w:rFonts w:asciiTheme="minorHAnsi" w:hAnsiTheme="minorHAnsi" w:cstheme="minorBidi"/>
            <w:sz w:val="22"/>
            <w:szCs w:val="22"/>
          </w:rPr>
          <w:t>try HYCU for Nutanix</w:t>
        </w:r>
      </w:hyperlink>
      <w:r w:rsidR="00060942" w:rsidRPr="23C10F42">
        <w:rPr>
          <w:rStyle w:val="apple-converted-space"/>
          <w:rFonts w:asciiTheme="minorHAnsi" w:hAnsiTheme="minorHAnsi" w:cstheme="minorBidi"/>
          <w:sz w:val="22"/>
          <w:szCs w:val="22"/>
        </w:rPr>
        <w:t> </w:t>
      </w:r>
      <w:r w:rsidR="00060942" w:rsidRPr="23C10F42">
        <w:rPr>
          <w:rFonts w:asciiTheme="minorHAnsi" w:hAnsiTheme="minorHAnsi" w:cstheme="minorBidi"/>
          <w:sz w:val="22"/>
          <w:szCs w:val="22"/>
        </w:rPr>
        <w:t>for free.</w:t>
      </w:r>
    </w:p>
    <w:p w14:paraId="170F12AB" w14:textId="505D4D12" w:rsidR="23C10F42" w:rsidRDefault="23C10F42" w:rsidP="23C10F42">
      <w:pPr>
        <w:pStyle w:val="NormalWeb"/>
        <w:shd w:val="clear" w:color="auto" w:fill="FFFFFF" w:themeFill="background1"/>
        <w:rPr>
          <w:rFonts w:asciiTheme="minorHAnsi" w:hAnsiTheme="minorHAnsi" w:cstheme="minorBidi"/>
          <w:sz w:val="22"/>
          <w:szCs w:val="22"/>
        </w:rPr>
      </w:pPr>
    </w:p>
    <w:p w14:paraId="1DEA1164" w14:textId="77777777" w:rsidR="00B368AC" w:rsidRPr="00EF3225" w:rsidRDefault="00B368AC" w:rsidP="00B368AC">
      <w:pPr>
        <w:pStyle w:val="NormalWeb"/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EF3225">
        <w:rPr>
          <w:rFonts w:asciiTheme="minorHAnsi" w:hAnsiTheme="minorHAnsi" w:cstheme="minorHAnsi"/>
          <w:sz w:val="22"/>
          <w:szCs w:val="22"/>
        </w:rPr>
        <w:t>Best regards,</w:t>
      </w:r>
    </w:p>
    <w:p w14:paraId="265B57FF" w14:textId="0A633E31" w:rsidR="00E04C8C" w:rsidRDefault="00E04C8C" w:rsidP="00E04C8C">
      <w:pPr>
        <w:spacing w:line="295" w:lineRule="auto"/>
        <w:rPr>
          <w:rFonts w:cstheme="minorHAnsi"/>
          <w:b/>
          <w:bCs/>
          <w:sz w:val="22"/>
          <w:szCs w:val="22"/>
        </w:rPr>
      </w:pPr>
    </w:p>
    <w:p w14:paraId="28441B38" w14:textId="7E04B33F" w:rsidR="009C2B86" w:rsidRPr="00803904" w:rsidRDefault="009C2B86" w:rsidP="00E04C8C">
      <w:pPr>
        <w:spacing w:line="295" w:lineRule="auto"/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t>_________________________________________________________________________________</w:t>
      </w:r>
    </w:p>
    <w:p w14:paraId="67DD2EF5" w14:textId="1AECA639" w:rsidR="00CB7470" w:rsidRPr="00803904" w:rsidRDefault="00CB7470" w:rsidP="00E04C8C">
      <w:pPr>
        <w:spacing w:line="295" w:lineRule="auto"/>
        <w:rPr>
          <w:rFonts w:cstheme="minorHAnsi"/>
          <w:b/>
          <w:bCs/>
          <w:sz w:val="22"/>
          <w:szCs w:val="22"/>
        </w:rPr>
      </w:pPr>
      <w:r w:rsidRPr="00803904">
        <w:rPr>
          <w:rFonts w:cstheme="minorHAnsi"/>
          <w:b/>
          <w:bCs/>
          <w:sz w:val="22"/>
          <w:szCs w:val="22"/>
        </w:rPr>
        <w:t xml:space="preserve">Email 3: </w:t>
      </w:r>
    </w:p>
    <w:p w14:paraId="4E83CB6D" w14:textId="3D028D2B" w:rsidR="00CB7470" w:rsidRPr="00803904" w:rsidRDefault="00CB7470" w:rsidP="00E04C8C">
      <w:pPr>
        <w:spacing w:line="295" w:lineRule="auto"/>
        <w:rPr>
          <w:rFonts w:cstheme="minorHAnsi"/>
          <w:b/>
          <w:bCs/>
          <w:sz w:val="22"/>
          <w:szCs w:val="22"/>
        </w:rPr>
      </w:pPr>
      <w:r w:rsidRPr="00803904">
        <w:rPr>
          <w:rFonts w:cstheme="minorHAnsi"/>
          <w:b/>
          <w:bCs/>
          <w:sz w:val="22"/>
          <w:szCs w:val="22"/>
        </w:rPr>
        <w:t>CTA: Webinar</w:t>
      </w:r>
    </w:p>
    <w:p w14:paraId="14C24F86" w14:textId="77777777" w:rsidR="00803904" w:rsidRDefault="00803904" w:rsidP="00DD07E8">
      <w:pPr>
        <w:rPr>
          <w:rFonts w:cstheme="minorHAnsi"/>
          <w:sz w:val="22"/>
          <w:szCs w:val="22"/>
        </w:rPr>
      </w:pPr>
    </w:p>
    <w:p w14:paraId="4A43A60A" w14:textId="48BB758D" w:rsidR="00803904" w:rsidRPr="00803904" w:rsidRDefault="00803904" w:rsidP="18176BCE">
      <w:pPr>
        <w:rPr>
          <w:sz w:val="22"/>
          <w:szCs w:val="22"/>
        </w:rPr>
      </w:pPr>
      <w:r w:rsidRPr="18176BCE">
        <w:rPr>
          <w:sz w:val="22"/>
          <w:szCs w:val="22"/>
        </w:rPr>
        <w:t xml:space="preserve">Subject: </w:t>
      </w:r>
      <w:r w:rsidR="3FD4BF59" w:rsidRPr="18176BCE">
        <w:rPr>
          <w:sz w:val="22"/>
          <w:szCs w:val="22"/>
        </w:rPr>
        <w:t xml:space="preserve">[Watch now] </w:t>
      </w:r>
      <w:r w:rsidRPr="18176BCE">
        <w:rPr>
          <w:sz w:val="22"/>
          <w:szCs w:val="22"/>
        </w:rPr>
        <w:t xml:space="preserve">Simplify your Nutanix data protection with HYCU </w:t>
      </w:r>
    </w:p>
    <w:p w14:paraId="6FF409ED" w14:textId="35C6C81A" w:rsidR="23C10F42" w:rsidRDefault="23C10F42" w:rsidP="23C10F42">
      <w:pPr>
        <w:pStyle w:val="NormalWeb"/>
        <w:shd w:val="clear" w:color="auto" w:fill="FFFFFF" w:themeFill="background1"/>
        <w:rPr>
          <w:rFonts w:asciiTheme="minorHAnsi" w:hAnsiTheme="minorHAnsi" w:cstheme="minorBidi"/>
          <w:sz w:val="22"/>
          <w:szCs w:val="22"/>
        </w:rPr>
      </w:pPr>
    </w:p>
    <w:p w14:paraId="486DBBF7" w14:textId="0F569B1F" w:rsidR="00803904" w:rsidRPr="00803904" w:rsidRDefault="00803904" w:rsidP="00DD07E8">
      <w:pPr>
        <w:pStyle w:val="NormalWeb"/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23C10F42">
        <w:rPr>
          <w:rFonts w:asciiTheme="minorHAnsi" w:hAnsiTheme="minorHAnsi" w:cstheme="minorBidi"/>
          <w:sz w:val="22"/>
          <w:szCs w:val="22"/>
        </w:rPr>
        <w:t>Dear Nutanix User,</w:t>
      </w:r>
    </w:p>
    <w:p w14:paraId="11EF37A0" w14:textId="52C1F673" w:rsidR="23C10F42" w:rsidRDefault="23C10F42" w:rsidP="23C10F42">
      <w:pPr>
        <w:rPr>
          <w:sz w:val="22"/>
          <w:szCs w:val="22"/>
        </w:rPr>
      </w:pPr>
    </w:p>
    <w:p w14:paraId="3696107F" w14:textId="30C4EF78" w:rsidR="007858A6" w:rsidRPr="007858A6" w:rsidRDefault="007858A6" w:rsidP="23C10F42">
      <w:pPr>
        <w:rPr>
          <w:sz w:val="22"/>
          <w:szCs w:val="22"/>
        </w:rPr>
      </w:pPr>
      <w:r w:rsidRPr="23C10F42">
        <w:rPr>
          <w:sz w:val="22"/>
          <w:szCs w:val="22"/>
        </w:rPr>
        <w:t xml:space="preserve">Nutanix helps your business modernize operations with simplicity, and </w:t>
      </w:r>
      <w:r w:rsidR="000D6B49" w:rsidRPr="23C10F42">
        <w:rPr>
          <w:sz w:val="22"/>
          <w:szCs w:val="22"/>
        </w:rPr>
        <w:t xml:space="preserve">it's </w:t>
      </w:r>
      <w:r w:rsidRPr="23C10F42">
        <w:rPr>
          <w:sz w:val="22"/>
          <w:szCs w:val="22"/>
        </w:rPr>
        <w:t xml:space="preserve">essential you enhance it with 360° data protection that </w:t>
      </w:r>
      <w:r w:rsidR="000D6B49" w:rsidRPr="23C10F42">
        <w:rPr>
          <w:sz w:val="22"/>
          <w:szCs w:val="22"/>
        </w:rPr>
        <w:t xml:space="preserve">doesn't </w:t>
      </w:r>
      <w:r w:rsidRPr="23C10F42">
        <w:rPr>
          <w:sz w:val="22"/>
          <w:szCs w:val="22"/>
        </w:rPr>
        <w:t>add complexity.</w:t>
      </w:r>
    </w:p>
    <w:p w14:paraId="3603AFCE" w14:textId="77777777" w:rsidR="007858A6" w:rsidRPr="007858A6" w:rsidRDefault="007858A6" w:rsidP="00DD07E8">
      <w:pPr>
        <w:rPr>
          <w:rFonts w:cstheme="minorHAnsi"/>
          <w:sz w:val="22"/>
          <w:szCs w:val="22"/>
        </w:rPr>
      </w:pPr>
    </w:p>
    <w:p w14:paraId="4BF6AFAC" w14:textId="176E528E" w:rsidR="00803904" w:rsidRPr="00803904" w:rsidRDefault="007858A6" w:rsidP="23C10F42">
      <w:pPr>
        <w:rPr>
          <w:sz w:val="22"/>
          <w:szCs w:val="22"/>
        </w:rPr>
      </w:pPr>
      <w:r w:rsidRPr="23C10F42">
        <w:rPr>
          <w:sz w:val="22"/>
          <w:szCs w:val="22"/>
        </w:rPr>
        <w:t xml:space="preserve">Watch our recent </w:t>
      </w:r>
      <w:r w:rsidR="00522C1B" w:rsidRPr="23C10F42">
        <w:rPr>
          <w:sz w:val="22"/>
          <w:szCs w:val="22"/>
        </w:rPr>
        <w:t>webinar to l</w:t>
      </w:r>
      <w:r w:rsidRPr="23C10F42">
        <w:rPr>
          <w:sz w:val="22"/>
          <w:szCs w:val="22"/>
        </w:rPr>
        <w:t xml:space="preserve">earn how you can transform and simplify your data protection processes with HYCU – a modern data protection platform </w:t>
      </w:r>
      <w:r w:rsidR="000D6B49" w:rsidRPr="23C10F42">
        <w:rPr>
          <w:sz w:val="22"/>
          <w:szCs w:val="22"/>
        </w:rPr>
        <w:t xml:space="preserve">that's </w:t>
      </w:r>
      <w:r w:rsidRPr="23C10F42">
        <w:rPr>
          <w:sz w:val="22"/>
          <w:szCs w:val="22"/>
        </w:rPr>
        <w:t>uniquely integrated with Nutanix.</w:t>
      </w:r>
    </w:p>
    <w:p w14:paraId="7AF0821B" w14:textId="77777777" w:rsidR="007858A6" w:rsidRDefault="007858A6" w:rsidP="00DD07E8">
      <w:pPr>
        <w:rPr>
          <w:rFonts w:cstheme="minorHAnsi"/>
          <w:sz w:val="22"/>
          <w:szCs w:val="22"/>
        </w:rPr>
      </w:pPr>
    </w:p>
    <w:p w14:paraId="0BE79E8B" w14:textId="0AAC0230" w:rsidR="004A232E" w:rsidRDefault="004A232E" w:rsidP="004A232E">
      <w:pPr>
        <w:rPr>
          <w:rFonts w:cstheme="minorHAnsi"/>
          <w:sz w:val="22"/>
          <w:szCs w:val="22"/>
        </w:rPr>
      </w:pPr>
      <w:r w:rsidRPr="004A232E">
        <w:rPr>
          <w:rFonts w:cstheme="minorHAnsi"/>
          <w:sz w:val="22"/>
          <w:szCs w:val="22"/>
        </w:rPr>
        <w:t>In this session Coley Burke, Chief Revenue Officer and Marko Ljubanovic, Director of Sales Engineering share how you can:</w:t>
      </w:r>
    </w:p>
    <w:p w14:paraId="04E532EB" w14:textId="77777777" w:rsidR="005234E5" w:rsidRDefault="005234E5" w:rsidP="004A232E">
      <w:pPr>
        <w:rPr>
          <w:rFonts w:cstheme="minorHAnsi"/>
          <w:sz w:val="22"/>
          <w:szCs w:val="22"/>
        </w:rPr>
      </w:pPr>
    </w:p>
    <w:p w14:paraId="267741AF" w14:textId="1D56A10C" w:rsidR="006342DD" w:rsidRPr="004A232E" w:rsidRDefault="00117F79" w:rsidP="23C10F42">
      <w:pPr>
        <w:pStyle w:val="ListParagraph"/>
        <w:numPr>
          <w:ilvl w:val="0"/>
          <w:numId w:val="10"/>
        </w:numPr>
        <w:rPr>
          <w:sz w:val="22"/>
          <w:szCs w:val="22"/>
        </w:rPr>
      </w:pPr>
      <w:r w:rsidRPr="23C10F42">
        <w:rPr>
          <w:sz w:val="22"/>
          <w:szCs w:val="22"/>
        </w:rPr>
        <w:t>E</w:t>
      </w:r>
      <w:r w:rsidR="006342DD" w:rsidRPr="23C10F42">
        <w:rPr>
          <w:sz w:val="22"/>
          <w:szCs w:val="22"/>
        </w:rPr>
        <w:t>ffortlessly protect your entire Nutanix hybrid multi-cloud journey – from hypervisor to multi-cloud</w:t>
      </w:r>
      <w:r w:rsidRPr="23C10F42">
        <w:rPr>
          <w:sz w:val="22"/>
          <w:szCs w:val="22"/>
        </w:rPr>
        <w:t>.</w:t>
      </w:r>
    </w:p>
    <w:p w14:paraId="481FAA45" w14:textId="3BC1F8BA" w:rsidR="006342DD" w:rsidRPr="006342DD" w:rsidRDefault="00117F79" w:rsidP="23C10F42">
      <w:pPr>
        <w:pStyle w:val="ListParagraph"/>
        <w:numPr>
          <w:ilvl w:val="0"/>
          <w:numId w:val="10"/>
        </w:numPr>
        <w:rPr>
          <w:sz w:val="22"/>
          <w:szCs w:val="22"/>
        </w:rPr>
      </w:pPr>
      <w:r w:rsidRPr="23C10F42">
        <w:rPr>
          <w:sz w:val="22"/>
          <w:szCs w:val="22"/>
        </w:rPr>
        <w:t>I</w:t>
      </w:r>
      <w:r w:rsidR="006342DD" w:rsidRPr="23C10F42">
        <w:rPr>
          <w:sz w:val="22"/>
          <w:szCs w:val="22"/>
        </w:rPr>
        <w:t>dentify &amp; remediate blind spots in your data estate</w:t>
      </w:r>
      <w:r w:rsidRPr="23C10F42">
        <w:rPr>
          <w:sz w:val="22"/>
          <w:szCs w:val="22"/>
        </w:rPr>
        <w:t>.</w:t>
      </w:r>
    </w:p>
    <w:p w14:paraId="6CBAAA27" w14:textId="00F5B967" w:rsidR="006342DD" w:rsidRPr="006342DD" w:rsidRDefault="00117F79" w:rsidP="23C10F42">
      <w:pPr>
        <w:pStyle w:val="ListParagraph"/>
        <w:numPr>
          <w:ilvl w:val="0"/>
          <w:numId w:val="10"/>
        </w:numPr>
        <w:rPr>
          <w:sz w:val="22"/>
          <w:szCs w:val="22"/>
        </w:rPr>
      </w:pPr>
      <w:r w:rsidRPr="23C10F42">
        <w:rPr>
          <w:sz w:val="22"/>
          <w:szCs w:val="22"/>
        </w:rPr>
        <w:t>F</w:t>
      </w:r>
      <w:r w:rsidR="006342DD" w:rsidRPr="23C10F42">
        <w:rPr>
          <w:sz w:val="22"/>
          <w:szCs w:val="22"/>
        </w:rPr>
        <w:t>uture-proof your data protection strategy to ensure cyber resilience across on-prem, cloud and SaaS data.</w:t>
      </w:r>
    </w:p>
    <w:p w14:paraId="09F47B1F" w14:textId="77777777" w:rsidR="00803904" w:rsidRPr="00803904" w:rsidRDefault="00803904" w:rsidP="00DD07E8">
      <w:pPr>
        <w:rPr>
          <w:rFonts w:cstheme="minorHAnsi"/>
          <w:sz w:val="22"/>
          <w:szCs w:val="22"/>
        </w:rPr>
      </w:pPr>
    </w:p>
    <w:p w14:paraId="3013D27C" w14:textId="6BB12EEC" w:rsidR="00803904" w:rsidRPr="00803904" w:rsidRDefault="00000000" w:rsidP="00DD07E8">
      <w:pPr>
        <w:rPr>
          <w:rFonts w:cstheme="minorHAnsi"/>
          <w:sz w:val="22"/>
          <w:szCs w:val="22"/>
        </w:rPr>
      </w:pPr>
      <w:hyperlink r:id="rId15" w:history="1">
        <w:r w:rsidR="00803904" w:rsidRPr="006514FC">
          <w:rPr>
            <w:rStyle w:val="Hyperlink"/>
            <w:rFonts w:cstheme="minorHAnsi"/>
            <w:sz w:val="22"/>
            <w:szCs w:val="22"/>
            <w:highlight w:val="cyan"/>
          </w:rPr>
          <w:t>Watch recording</w:t>
        </w:r>
      </w:hyperlink>
      <w:r w:rsidR="00803904" w:rsidRPr="00803904">
        <w:rPr>
          <w:rFonts w:cstheme="minorHAnsi"/>
          <w:sz w:val="22"/>
          <w:szCs w:val="22"/>
        </w:rPr>
        <w:t xml:space="preserve"> </w:t>
      </w:r>
    </w:p>
    <w:p w14:paraId="037EACD4" w14:textId="77777777" w:rsidR="00803904" w:rsidRPr="00803904" w:rsidRDefault="00803904" w:rsidP="00DD07E8">
      <w:pPr>
        <w:rPr>
          <w:rFonts w:cstheme="minorHAnsi"/>
          <w:sz w:val="22"/>
          <w:szCs w:val="22"/>
        </w:rPr>
      </w:pPr>
    </w:p>
    <w:p w14:paraId="2DB8E2F6" w14:textId="77777777" w:rsidR="00803904" w:rsidRDefault="00803904" w:rsidP="00DD07E8">
      <w:pPr>
        <w:rPr>
          <w:rFonts w:cstheme="minorHAnsi"/>
          <w:sz w:val="22"/>
          <w:szCs w:val="22"/>
        </w:rPr>
      </w:pPr>
      <w:r w:rsidRPr="00803904">
        <w:rPr>
          <w:rFonts w:cstheme="minorHAnsi"/>
          <w:sz w:val="22"/>
          <w:szCs w:val="22"/>
        </w:rPr>
        <w:lastRenderedPageBreak/>
        <w:t xml:space="preserve">This webinar is a must-watch if you aim to lower risks, prevent data loss, and streamline your data management and maintenance processes, thereby maximizing your Nutanix investment. </w:t>
      </w:r>
    </w:p>
    <w:p w14:paraId="69537D87" w14:textId="77777777" w:rsidR="00986914" w:rsidRDefault="00986914" w:rsidP="00DD07E8">
      <w:pPr>
        <w:rPr>
          <w:rFonts w:cstheme="minorHAnsi"/>
          <w:sz w:val="22"/>
          <w:szCs w:val="22"/>
        </w:rPr>
      </w:pPr>
    </w:p>
    <w:p w14:paraId="0460ACC9" w14:textId="0B6EC313" w:rsidR="00803904" w:rsidRDefault="00986914" w:rsidP="00723DE6">
      <w:pPr>
        <w:rPr>
          <w:rFonts w:cstheme="minorHAnsi"/>
          <w:sz w:val="22"/>
          <w:szCs w:val="22"/>
        </w:rPr>
      </w:pPr>
      <w:r w:rsidRPr="23C10F42">
        <w:rPr>
          <w:sz w:val="22"/>
          <w:szCs w:val="22"/>
        </w:rPr>
        <w:t xml:space="preserve">Want to </w:t>
      </w:r>
      <w:r w:rsidR="00060942" w:rsidRPr="23C10F42">
        <w:rPr>
          <w:sz w:val="22"/>
          <w:szCs w:val="22"/>
        </w:rPr>
        <w:t>experience</w:t>
      </w:r>
      <w:r w:rsidRPr="23C10F42">
        <w:rPr>
          <w:sz w:val="22"/>
          <w:szCs w:val="22"/>
        </w:rPr>
        <w:t xml:space="preserve"> H</w:t>
      </w:r>
      <w:r w:rsidR="00723DE6" w:rsidRPr="23C10F42">
        <w:rPr>
          <w:sz w:val="22"/>
          <w:szCs w:val="22"/>
        </w:rPr>
        <w:t xml:space="preserve">YCU for Nutanix </w:t>
      </w:r>
      <w:r w:rsidR="000F31A9" w:rsidRPr="23C10F42">
        <w:rPr>
          <w:sz w:val="22"/>
          <w:szCs w:val="22"/>
        </w:rPr>
        <w:t>yourself</w:t>
      </w:r>
      <w:r w:rsidR="00723DE6" w:rsidRPr="23C10F42">
        <w:rPr>
          <w:sz w:val="22"/>
          <w:szCs w:val="22"/>
        </w:rPr>
        <w:t xml:space="preserve">? </w:t>
      </w:r>
      <w:hyperlink r:id="rId16">
        <w:r w:rsidR="00723DE6" w:rsidRPr="23C10F42">
          <w:rPr>
            <w:rStyle w:val="Hyperlink"/>
            <w:sz w:val="22"/>
            <w:szCs w:val="22"/>
          </w:rPr>
          <w:t>Start your free trial today</w:t>
        </w:r>
      </w:hyperlink>
      <w:r w:rsidR="00723DE6" w:rsidRPr="23C10F42">
        <w:rPr>
          <w:sz w:val="22"/>
          <w:szCs w:val="22"/>
        </w:rPr>
        <w:t xml:space="preserve"> or </w:t>
      </w:r>
      <w:r w:rsidR="00803904" w:rsidRPr="23C10F42">
        <w:rPr>
          <w:sz w:val="22"/>
          <w:szCs w:val="22"/>
        </w:rPr>
        <w:t xml:space="preserve">reach out if you </w:t>
      </w:r>
      <w:r w:rsidR="00723DE6" w:rsidRPr="23C10F42">
        <w:rPr>
          <w:sz w:val="22"/>
          <w:szCs w:val="22"/>
        </w:rPr>
        <w:t xml:space="preserve">have </w:t>
      </w:r>
      <w:r w:rsidR="00803904" w:rsidRPr="23C10F42">
        <w:rPr>
          <w:sz w:val="22"/>
          <w:szCs w:val="22"/>
        </w:rPr>
        <w:t>any questions</w:t>
      </w:r>
      <w:r w:rsidR="00723DE6" w:rsidRPr="23C10F42">
        <w:rPr>
          <w:sz w:val="22"/>
          <w:szCs w:val="22"/>
        </w:rPr>
        <w:t>.</w:t>
      </w:r>
    </w:p>
    <w:p w14:paraId="7342C429" w14:textId="5E810E90" w:rsidR="23C10F42" w:rsidRDefault="23C10F42" w:rsidP="23C10F42">
      <w:pPr>
        <w:pStyle w:val="NormalWeb"/>
        <w:rPr>
          <w:rFonts w:asciiTheme="minorHAnsi" w:hAnsiTheme="minorHAnsi" w:cstheme="minorBidi"/>
          <w:sz w:val="22"/>
          <w:szCs w:val="22"/>
        </w:rPr>
      </w:pPr>
    </w:p>
    <w:p w14:paraId="5861DB65" w14:textId="77777777" w:rsidR="00522C1B" w:rsidRPr="00EF3225" w:rsidRDefault="00522C1B" w:rsidP="00522C1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EF3225">
        <w:rPr>
          <w:rFonts w:asciiTheme="minorHAnsi" w:hAnsiTheme="minorHAnsi" w:cstheme="minorHAnsi"/>
          <w:sz w:val="22"/>
          <w:szCs w:val="22"/>
        </w:rPr>
        <w:t>Best regards,</w:t>
      </w:r>
    </w:p>
    <w:p w14:paraId="293B541E" w14:textId="77777777" w:rsidR="00522C1B" w:rsidRDefault="00522C1B" w:rsidP="00803904">
      <w:pPr>
        <w:spacing w:line="295" w:lineRule="auto"/>
        <w:rPr>
          <w:rFonts w:cstheme="minorHAnsi"/>
          <w:sz w:val="22"/>
          <w:szCs w:val="22"/>
        </w:rPr>
      </w:pPr>
    </w:p>
    <w:p w14:paraId="210AD3D3" w14:textId="5BAECD89" w:rsidR="005234E5" w:rsidRDefault="009C2B86" w:rsidP="23C10F42">
      <w:pPr>
        <w:spacing w:line="295" w:lineRule="auto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__________________________________________________________________________________</w:t>
      </w:r>
    </w:p>
    <w:p w14:paraId="4A0E0297" w14:textId="2C3C5161" w:rsidR="001021B1" w:rsidRDefault="00CB7470" w:rsidP="00E04C8C">
      <w:pPr>
        <w:spacing w:line="295" w:lineRule="auto"/>
        <w:rPr>
          <w:rFonts w:cstheme="minorHAnsi"/>
          <w:b/>
          <w:bCs/>
          <w:sz w:val="22"/>
          <w:szCs w:val="22"/>
        </w:rPr>
      </w:pPr>
      <w:r w:rsidRPr="00803904">
        <w:rPr>
          <w:rFonts w:cstheme="minorHAnsi"/>
          <w:b/>
          <w:bCs/>
          <w:sz w:val="22"/>
          <w:szCs w:val="22"/>
        </w:rPr>
        <w:t xml:space="preserve">Email 4: </w:t>
      </w:r>
      <w:r w:rsidRPr="00803904">
        <w:rPr>
          <w:rFonts w:cstheme="minorHAnsi"/>
          <w:b/>
          <w:bCs/>
          <w:sz w:val="22"/>
          <w:szCs w:val="22"/>
        </w:rPr>
        <w:br/>
        <w:t xml:space="preserve">CTA: </w:t>
      </w:r>
      <w:r w:rsidR="00317B80" w:rsidRPr="00803904">
        <w:rPr>
          <w:rFonts w:cstheme="minorHAnsi"/>
          <w:b/>
          <w:bCs/>
          <w:sz w:val="22"/>
          <w:szCs w:val="22"/>
        </w:rPr>
        <w:t xml:space="preserve">Case study </w:t>
      </w:r>
    </w:p>
    <w:p w14:paraId="334D72E5" w14:textId="77777777" w:rsidR="00803904" w:rsidRDefault="00803904" w:rsidP="00E04C8C">
      <w:pPr>
        <w:spacing w:line="295" w:lineRule="auto"/>
        <w:rPr>
          <w:rFonts w:cstheme="minorHAnsi"/>
          <w:b/>
          <w:bCs/>
          <w:sz w:val="22"/>
          <w:szCs w:val="22"/>
        </w:rPr>
      </w:pPr>
    </w:p>
    <w:p w14:paraId="7AFECE71" w14:textId="0D4F72CB" w:rsidR="00803904" w:rsidRDefault="00803904" w:rsidP="00E04C8C">
      <w:pPr>
        <w:spacing w:line="295" w:lineRule="auto"/>
        <w:rPr>
          <w:rFonts w:cstheme="minorHAnsi"/>
          <w:b/>
          <w:bCs/>
          <w:sz w:val="22"/>
          <w:szCs w:val="22"/>
        </w:rPr>
      </w:pPr>
      <w:r w:rsidRPr="00D318C8">
        <w:rPr>
          <w:rFonts w:cstheme="minorHAnsi"/>
          <w:b/>
          <w:bCs/>
          <w:sz w:val="22"/>
          <w:szCs w:val="22"/>
          <w:highlight w:val="cyan"/>
        </w:rPr>
        <w:t xml:space="preserve">Subject: </w:t>
      </w:r>
      <w:r w:rsidR="00D318C8" w:rsidRPr="00D318C8">
        <w:rPr>
          <w:rFonts w:cstheme="minorHAnsi"/>
          <w:b/>
          <w:bCs/>
          <w:sz w:val="22"/>
          <w:szCs w:val="22"/>
          <w:highlight w:val="cyan"/>
        </w:rPr>
        <w:t>See How Egency Upgraded Their Nutanix Environment with HYCU</w:t>
      </w:r>
    </w:p>
    <w:p w14:paraId="66C3BF6B" w14:textId="77777777" w:rsidR="001021B1" w:rsidRDefault="001021B1" w:rsidP="00E04C8C">
      <w:pPr>
        <w:spacing w:line="295" w:lineRule="auto"/>
        <w:rPr>
          <w:rFonts w:cstheme="minorHAnsi"/>
          <w:b/>
          <w:bCs/>
          <w:sz w:val="22"/>
          <w:szCs w:val="22"/>
        </w:rPr>
      </w:pPr>
    </w:p>
    <w:p w14:paraId="7008B97F" w14:textId="67EAD29C" w:rsidR="00773908" w:rsidRDefault="00773908" w:rsidP="00773908">
      <w:pPr>
        <w:pStyle w:val="NormalWeb"/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EF3225">
        <w:rPr>
          <w:rFonts w:asciiTheme="minorHAnsi" w:hAnsiTheme="minorHAnsi" w:cstheme="minorHAnsi"/>
          <w:sz w:val="22"/>
          <w:szCs w:val="22"/>
        </w:rPr>
        <w:t>Dear Nutanix User,</w:t>
      </w:r>
    </w:p>
    <w:p w14:paraId="0930603B" w14:textId="77777777" w:rsidR="00284C2A" w:rsidRDefault="00284C2A" w:rsidP="00773908">
      <w:pPr>
        <w:pStyle w:val="NormalWeb"/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23C10F42">
        <w:rPr>
          <w:rFonts w:asciiTheme="minorHAnsi" w:hAnsiTheme="minorHAnsi" w:cstheme="minorBidi"/>
          <w:sz w:val="22"/>
          <w:szCs w:val="22"/>
        </w:rPr>
        <w:t xml:space="preserve">As an early adopter of Nutanix's hyperconverged infrastructure, Egency faced challenges when their data center experienced downtime, highlighting the need for a robust backup and recovery solution. </w:t>
      </w:r>
    </w:p>
    <w:p w14:paraId="3C8142B2" w14:textId="5C6C0056" w:rsidR="23C10F42" w:rsidRDefault="23C10F42" w:rsidP="23C10F42">
      <w:pPr>
        <w:pStyle w:val="NormalWeb"/>
        <w:shd w:val="clear" w:color="auto" w:fill="FFFFFF" w:themeFill="background1"/>
        <w:rPr>
          <w:rFonts w:asciiTheme="minorHAnsi" w:eastAsiaTheme="minorEastAsia" w:hAnsiTheme="minorHAnsi" w:cstheme="minorBidi"/>
          <w:sz w:val="22"/>
          <w:szCs w:val="22"/>
          <w:lang w:eastAsia="en-US"/>
        </w:rPr>
      </w:pPr>
    </w:p>
    <w:p w14:paraId="561A3525" w14:textId="591F31D7" w:rsidR="00820790" w:rsidRDefault="008E5434" w:rsidP="23C10F42">
      <w:pPr>
        <w:pStyle w:val="NormalWeb"/>
        <w:shd w:val="clear" w:color="auto" w:fill="FFFFFF" w:themeFill="background1"/>
        <w:rPr>
          <w:rFonts w:asciiTheme="minorHAnsi" w:eastAsiaTheme="minorEastAsia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23C10F42">
        <w:rPr>
          <w:rFonts w:asciiTheme="minorHAnsi" w:eastAsiaTheme="minorEastAsia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With HYCU, Egency was able to </w:t>
      </w:r>
      <w:r w:rsidR="0073536C" w:rsidRPr="23C10F42">
        <w:rPr>
          <w:rFonts w:asciiTheme="minorHAnsi" w:eastAsiaTheme="minorEastAsia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streamline their data protection strategy across hybrid storage environments, essential for compliance with national data residency regulations. </w:t>
      </w:r>
      <w:r w:rsidR="0056175F" w:rsidRPr="23C10F42">
        <w:rPr>
          <w:rFonts w:asciiTheme="minorHAnsi" w:eastAsiaTheme="minorEastAsia" w:hAnsiTheme="minorHAnsi" w:cstheme="minorBidi"/>
          <w:kern w:val="2"/>
          <w:sz w:val="22"/>
          <w:szCs w:val="22"/>
          <w:lang w:eastAsia="en-US"/>
          <w14:ligatures w14:val="standardContextual"/>
        </w:rPr>
        <w:t>A</w:t>
      </w:r>
      <w:r w:rsidR="00565196" w:rsidRPr="23C10F42">
        <w:rPr>
          <w:rFonts w:asciiTheme="minorHAnsi" w:eastAsiaTheme="minorEastAsia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s </w:t>
      </w:r>
      <w:r w:rsidR="00EA7A63" w:rsidRPr="23C10F42">
        <w:rPr>
          <w:rFonts w:asciiTheme="minorHAnsi" w:eastAsiaTheme="minorEastAsia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their </w:t>
      </w:r>
      <w:r w:rsidR="00565196" w:rsidRPr="23C10F42">
        <w:rPr>
          <w:rFonts w:asciiTheme="minorHAnsi" w:eastAsiaTheme="minorEastAsia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infrastructure develops, </w:t>
      </w:r>
      <w:r w:rsidR="000D6B49" w:rsidRPr="23C10F42">
        <w:rPr>
          <w:rFonts w:asciiTheme="minorHAnsi" w:eastAsiaTheme="minorEastAsia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HYCU's </w:t>
      </w:r>
      <w:r w:rsidR="00565196" w:rsidRPr="23C10F42">
        <w:rPr>
          <w:rFonts w:asciiTheme="minorHAnsi" w:eastAsiaTheme="minorEastAsia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flexibility will ensure </w:t>
      </w:r>
      <w:r w:rsidR="0056175F" w:rsidRPr="23C10F42">
        <w:rPr>
          <w:rFonts w:asciiTheme="minorHAnsi" w:eastAsiaTheme="minorEastAsia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that </w:t>
      </w:r>
      <w:proofErr w:type="spellStart"/>
      <w:r w:rsidR="000D6B49" w:rsidRPr="23C10F42">
        <w:rPr>
          <w:rFonts w:asciiTheme="minorHAnsi" w:eastAsiaTheme="minorEastAsia" w:hAnsiTheme="minorHAnsi" w:cstheme="minorBidi"/>
          <w:kern w:val="2"/>
          <w:sz w:val="22"/>
          <w:szCs w:val="22"/>
          <w:lang w:eastAsia="en-US"/>
          <w14:ligatures w14:val="standardContextual"/>
        </w:rPr>
        <w:t>Egency's</w:t>
      </w:r>
      <w:proofErr w:type="spellEnd"/>
      <w:r w:rsidR="000D6B49" w:rsidRPr="23C10F42">
        <w:rPr>
          <w:rFonts w:asciiTheme="minorHAnsi" w:eastAsiaTheme="minorEastAsia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56175F" w:rsidRPr="23C10F42">
        <w:rPr>
          <w:rFonts w:asciiTheme="minorHAnsi" w:eastAsiaTheme="minorEastAsia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data protection capabilities </w:t>
      </w:r>
      <w:r w:rsidR="00565196" w:rsidRPr="23C10F42">
        <w:rPr>
          <w:rFonts w:asciiTheme="minorHAnsi" w:eastAsiaTheme="minorEastAsia" w:hAnsiTheme="minorHAnsi" w:cstheme="minorBidi"/>
          <w:kern w:val="2"/>
          <w:sz w:val="22"/>
          <w:szCs w:val="22"/>
          <w:lang w:eastAsia="en-US"/>
          <w14:ligatures w14:val="standardContextual"/>
        </w:rPr>
        <w:t>effectively scale to meet these changes.</w:t>
      </w:r>
    </w:p>
    <w:p w14:paraId="38263579" w14:textId="1B6A4442" w:rsidR="23C10F42" w:rsidRDefault="23C10F42" w:rsidP="23C10F42">
      <w:pPr>
        <w:pStyle w:val="NormalWeb"/>
        <w:shd w:val="clear" w:color="auto" w:fill="FFFFFF" w:themeFill="background1"/>
        <w:rPr>
          <w:rFonts w:asciiTheme="minorHAnsi" w:hAnsiTheme="minorHAnsi" w:cstheme="minorBidi"/>
          <w:sz w:val="22"/>
          <w:szCs w:val="22"/>
        </w:rPr>
      </w:pPr>
    </w:p>
    <w:p w14:paraId="3777FAE7" w14:textId="64E9A7C5" w:rsidR="0073536C" w:rsidRDefault="0073536C" w:rsidP="23C10F42">
      <w:pPr>
        <w:pStyle w:val="NormalWeb"/>
        <w:shd w:val="clear" w:color="auto" w:fill="FFFFFF" w:themeFill="background1"/>
        <w:rPr>
          <w:rFonts w:asciiTheme="minorHAnsi" w:hAnsiTheme="minorHAnsi" w:cstheme="minorBidi"/>
          <w:sz w:val="22"/>
          <w:szCs w:val="22"/>
        </w:rPr>
      </w:pPr>
      <w:r w:rsidRPr="23C10F42">
        <w:rPr>
          <w:rFonts w:asciiTheme="minorHAnsi" w:hAnsiTheme="minorHAnsi" w:cstheme="minorBidi"/>
          <w:sz w:val="22"/>
          <w:szCs w:val="22"/>
        </w:rPr>
        <w:t xml:space="preserve">Read the full case study to learn why </w:t>
      </w:r>
      <w:r w:rsidR="000D6B49" w:rsidRPr="23C10F42">
        <w:rPr>
          <w:rFonts w:asciiTheme="minorHAnsi" w:hAnsiTheme="minorHAnsi" w:cstheme="minorBidi"/>
          <w:sz w:val="22"/>
          <w:szCs w:val="22"/>
        </w:rPr>
        <w:t xml:space="preserve">HYCU's </w:t>
      </w:r>
      <w:r w:rsidRPr="23C10F42">
        <w:rPr>
          <w:rFonts w:asciiTheme="minorHAnsi" w:hAnsiTheme="minorHAnsi" w:cstheme="minorBidi"/>
          <w:sz w:val="22"/>
          <w:szCs w:val="22"/>
        </w:rPr>
        <w:t xml:space="preserve">data protection solution, specifically designed for Nutanix, was a game-changer for them: </w:t>
      </w:r>
    </w:p>
    <w:p w14:paraId="266DF4E1" w14:textId="2E780A0B" w:rsidR="23C10F42" w:rsidRDefault="23C10F42" w:rsidP="23C10F42">
      <w:pPr>
        <w:pStyle w:val="NormalWeb"/>
        <w:shd w:val="clear" w:color="auto" w:fill="FFFFFF" w:themeFill="background1"/>
        <w:rPr>
          <w:rFonts w:asciiTheme="minorHAnsi" w:hAnsiTheme="minorHAnsi" w:cstheme="minorBidi"/>
          <w:sz w:val="22"/>
          <w:szCs w:val="22"/>
        </w:rPr>
      </w:pPr>
    </w:p>
    <w:p w14:paraId="2DB4C495" w14:textId="2EB3F5B9" w:rsidR="00820790" w:rsidRDefault="00000000" w:rsidP="00773908">
      <w:pPr>
        <w:pStyle w:val="NormalWeb"/>
        <w:shd w:val="clear" w:color="auto" w:fill="FFFFFF"/>
        <w:rPr>
          <w:rFonts w:asciiTheme="minorHAnsi" w:hAnsiTheme="minorHAnsi" w:cstheme="minorHAnsi"/>
          <w:sz w:val="22"/>
          <w:szCs w:val="22"/>
        </w:rPr>
      </w:pPr>
      <w:hyperlink r:id="rId17">
        <w:r w:rsidR="00820790" w:rsidRPr="23C10F42">
          <w:rPr>
            <w:rStyle w:val="Hyperlink"/>
            <w:rFonts w:asciiTheme="minorHAnsi" w:hAnsiTheme="minorHAnsi" w:cstheme="minorBidi"/>
            <w:sz w:val="22"/>
            <w:szCs w:val="22"/>
            <w:highlight w:val="cyan"/>
          </w:rPr>
          <w:t>Read case study</w:t>
        </w:r>
      </w:hyperlink>
    </w:p>
    <w:p w14:paraId="0D88C0AC" w14:textId="21BACE10" w:rsidR="23C10F42" w:rsidRDefault="23C10F42" w:rsidP="23C10F42">
      <w:pPr>
        <w:spacing w:line="295" w:lineRule="auto"/>
        <w:rPr>
          <w:sz w:val="22"/>
          <w:szCs w:val="22"/>
        </w:rPr>
      </w:pPr>
    </w:p>
    <w:p w14:paraId="13805F7B" w14:textId="1469D78A" w:rsidR="00DF299C" w:rsidRPr="001E4BD2" w:rsidRDefault="002753CE" w:rsidP="00E04C8C">
      <w:pPr>
        <w:spacing w:line="295" w:lineRule="auto"/>
        <w:rPr>
          <w:sz w:val="22"/>
          <w:szCs w:val="22"/>
        </w:rPr>
      </w:pPr>
      <w:r w:rsidRPr="23C10F42">
        <w:rPr>
          <w:sz w:val="22"/>
          <w:szCs w:val="22"/>
        </w:rPr>
        <w:t xml:space="preserve">HYCU for Nutanix </w:t>
      </w:r>
      <w:r w:rsidR="009B3D78" w:rsidRPr="23C10F42">
        <w:rPr>
          <w:sz w:val="22"/>
          <w:szCs w:val="22"/>
        </w:rPr>
        <w:t xml:space="preserve">is </w:t>
      </w:r>
      <w:r w:rsidRPr="23C10F42">
        <w:rPr>
          <w:sz w:val="22"/>
          <w:szCs w:val="22"/>
        </w:rPr>
        <w:t>designed to help you l</w:t>
      </w:r>
      <w:r w:rsidR="0079014F" w:rsidRPr="23C10F42">
        <w:rPr>
          <w:sz w:val="22"/>
          <w:szCs w:val="22"/>
        </w:rPr>
        <w:t xml:space="preserve">ower TCO, minimize downtime, and radically simplify your data protection for Nutanix workloads. </w:t>
      </w:r>
      <w:hyperlink r:id="rId18">
        <w:r w:rsidR="00DF299C" w:rsidRPr="23C10F42">
          <w:rPr>
            <w:rStyle w:val="Hyperlink"/>
            <w:sz w:val="22"/>
            <w:szCs w:val="22"/>
          </w:rPr>
          <w:t>Try it for free</w:t>
        </w:r>
      </w:hyperlink>
      <w:r w:rsidR="00DF299C" w:rsidRPr="23C10F42">
        <w:rPr>
          <w:sz w:val="22"/>
          <w:szCs w:val="22"/>
        </w:rPr>
        <w:t xml:space="preserve"> </w:t>
      </w:r>
      <w:r w:rsidR="001E4BD2" w:rsidRPr="23C10F42">
        <w:rPr>
          <w:sz w:val="22"/>
          <w:szCs w:val="22"/>
        </w:rPr>
        <w:t>or reach out if you have questions or need further insights into how these solutions can be applied to your business.</w:t>
      </w:r>
    </w:p>
    <w:p w14:paraId="0A1CD5ED" w14:textId="77777777" w:rsidR="00DF299C" w:rsidRDefault="00DF299C" w:rsidP="00E04C8C">
      <w:pPr>
        <w:spacing w:line="295" w:lineRule="auto"/>
        <w:rPr>
          <w:rFonts w:cstheme="minorHAnsi"/>
          <w:sz w:val="22"/>
          <w:szCs w:val="22"/>
        </w:rPr>
      </w:pPr>
    </w:p>
    <w:p w14:paraId="31988965" w14:textId="77777777" w:rsidR="001E4BD2" w:rsidRPr="00FF3E3A" w:rsidRDefault="001E4BD2" w:rsidP="001E4BD2">
      <w:pPr>
        <w:spacing w:line="295" w:lineRule="auto"/>
        <w:rPr>
          <w:rFonts w:cstheme="minorHAnsi"/>
          <w:sz w:val="22"/>
          <w:szCs w:val="22"/>
        </w:rPr>
      </w:pPr>
      <w:r w:rsidRPr="00FF3E3A">
        <w:rPr>
          <w:rFonts w:cstheme="minorHAnsi"/>
          <w:sz w:val="22"/>
          <w:szCs w:val="22"/>
        </w:rPr>
        <w:t>Best regards,</w:t>
      </w:r>
    </w:p>
    <w:p w14:paraId="08178CE9" w14:textId="77777777" w:rsidR="00317B80" w:rsidRDefault="00317B80" w:rsidP="00E04C8C">
      <w:pPr>
        <w:spacing w:line="295" w:lineRule="auto"/>
        <w:rPr>
          <w:rFonts w:cstheme="minorHAnsi"/>
          <w:sz w:val="22"/>
          <w:szCs w:val="22"/>
        </w:rPr>
      </w:pPr>
    </w:p>
    <w:p w14:paraId="5016CBD3" w14:textId="77777777" w:rsidR="00803904" w:rsidRDefault="00803904" w:rsidP="00E04C8C">
      <w:pPr>
        <w:spacing w:line="295" w:lineRule="auto"/>
        <w:rPr>
          <w:rFonts w:cstheme="minorHAnsi"/>
          <w:sz w:val="22"/>
          <w:szCs w:val="22"/>
        </w:rPr>
      </w:pPr>
    </w:p>
    <w:p w14:paraId="6905B00A" w14:textId="77777777" w:rsidR="009C2B86" w:rsidRDefault="009C2B86" w:rsidP="00E04C8C">
      <w:pPr>
        <w:spacing w:line="295" w:lineRule="auto"/>
        <w:rPr>
          <w:rFonts w:cstheme="minorHAnsi"/>
          <w:b/>
          <w:bCs/>
          <w:sz w:val="22"/>
          <w:szCs w:val="22"/>
        </w:rPr>
      </w:pPr>
    </w:p>
    <w:p w14:paraId="3B326563" w14:textId="5C0FE65F" w:rsidR="00317B80" w:rsidRPr="00735F9E" w:rsidRDefault="00317B80" w:rsidP="00E04C8C">
      <w:pPr>
        <w:spacing w:line="295" w:lineRule="auto"/>
        <w:rPr>
          <w:rFonts w:cstheme="minorHAnsi"/>
          <w:b/>
          <w:bCs/>
          <w:sz w:val="22"/>
          <w:szCs w:val="22"/>
        </w:rPr>
      </w:pPr>
      <w:r w:rsidRPr="00735F9E">
        <w:rPr>
          <w:rFonts w:cstheme="minorHAnsi"/>
          <w:b/>
          <w:bCs/>
          <w:sz w:val="22"/>
          <w:szCs w:val="22"/>
        </w:rPr>
        <w:lastRenderedPageBreak/>
        <w:t>Email 5:</w:t>
      </w:r>
    </w:p>
    <w:p w14:paraId="1A26AD70" w14:textId="08C29A97" w:rsidR="00317B80" w:rsidRDefault="00317B80" w:rsidP="00E04C8C">
      <w:pPr>
        <w:spacing w:line="295" w:lineRule="auto"/>
        <w:rPr>
          <w:rFonts w:cstheme="minorHAnsi"/>
          <w:b/>
          <w:bCs/>
          <w:sz w:val="22"/>
          <w:szCs w:val="22"/>
        </w:rPr>
      </w:pPr>
      <w:r w:rsidRPr="00735F9E">
        <w:rPr>
          <w:rFonts w:cstheme="minorHAnsi"/>
          <w:b/>
          <w:bCs/>
          <w:sz w:val="22"/>
          <w:szCs w:val="22"/>
        </w:rPr>
        <w:t xml:space="preserve">CTA: Free trial </w:t>
      </w:r>
    </w:p>
    <w:p w14:paraId="1EB5E688" w14:textId="77777777" w:rsidR="00FF3E3A" w:rsidRPr="00FF3E3A" w:rsidRDefault="00FF3E3A" w:rsidP="00E04C8C">
      <w:pPr>
        <w:spacing w:line="295" w:lineRule="auto"/>
        <w:rPr>
          <w:rFonts w:cstheme="minorHAnsi"/>
          <w:sz w:val="22"/>
          <w:szCs w:val="22"/>
        </w:rPr>
      </w:pPr>
    </w:p>
    <w:p w14:paraId="0B32C83F" w14:textId="77777777" w:rsidR="00FF3E3A" w:rsidRPr="00FF3E3A" w:rsidRDefault="00FF3E3A" w:rsidP="00FF3E3A">
      <w:pPr>
        <w:spacing w:line="295" w:lineRule="auto"/>
        <w:rPr>
          <w:rFonts w:cstheme="minorHAnsi"/>
          <w:b/>
          <w:bCs/>
          <w:sz w:val="22"/>
          <w:szCs w:val="22"/>
        </w:rPr>
      </w:pPr>
      <w:r w:rsidRPr="00E34927">
        <w:rPr>
          <w:rFonts w:cstheme="minorHAnsi"/>
          <w:b/>
          <w:bCs/>
          <w:sz w:val="22"/>
          <w:szCs w:val="22"/>
          <w:highlight w:val="cyan"/>
        </w:rPr>
        <w:t>Subject: Experience HYCU for Nutanix - Free Trial Available Now!</w:t>
      </w:r>
    </w:p>
    <w:p w14:paraId="3638DE7F" w14:textId="77777777" w:rsidR="00FF3E3A" w:rsidRPr="00FF3E3A" w:rsidRDefault="00FF3E3A" w:rsidP="00FF3E3A">
      <w:pPr>
        <w:spacing w:line="295" w:lineRule="auto"/>
        <w:rPr>
          <w:rFonts w:cstheme="minorHAnsi"/>
          <w:sz w:val="22"/>
          <w:szCs w:val="22"/>
        </w:rPr>
      </w:pPr>
    </w:p>
    <w:p w14:paraId="38A2FE6F" w14:textId="77777777" w:rsidR="00773908" w:rsidRPr="00803904" w:rsidRDefault="00773908" w:rsidP="00773908">
      <w:pPr>
        <w:pStyle w:val="NormalWeb"/>
        <w:shd w:val="clear" w:color="auto" w:fill="FFFFFF"/>
        <w:rPr>
          <w:rFonts w:asciiTheme="minorHAnsi" w:hAnsiTheme="minorHAnsi" w:cstheme="minorHAnsi"/>
          <w:sz w:val="22"/>
          <w:szCs w:val="22"/>
        </w:rPr>
      </w:pPr>
      <w:r w:rsidRPr="00EF3225">
        <w:rPr>
          <w:rFonts w:asciiTheme="minorHAnsi" w:hAnsiTheme="minorHAnsi" w:cstheme="minorHAnsi"/>
          <w:sz w:val="22"/>
          <w:szCs w:val="22"/>
        </w:rPr>
        <w:t>Dear Nutanix User,</w:t>
      </w:r>
    </w:p>
    <w:p w14:paraId="2FBCB27D" w14:textId="435A787D" w:rsidR="00FF3E3A" w:rsidRPr="00FF3E3A" w:rsidRDefault="00FF3E3A" w:rsidP="00FF3E3A">
      <w:pPr>
        <w:spacing w:line="295" w:lineRule="auto"/>
        <w:rPr>
          <w:rFonts w:cstheme="minorHAnsi"/>
          <w:sz w:val="22"/>
          <w:szCs w:val="22"/>
        </w:rPr>
      </w:pPr>
      <w:r w:rsidRPr="00FF3E3A">
        <w:rPr>
          <w:rFonts w:cstheme="minorHAnsi"/>
          <w:sz w:val="22"/>
          <w:szCs w:val="22"/>
        </w:rPr>
        <w:t xml:space="preserve">Are you looking to enhance your data protection strategy with a solution designed specifically for Nutanix environments? </w:t>
      </w:r>
      <w:r w:rsidR="00773908" w:rsidRPr="00773908">
        <w:rPr>
          <w:rFonts w:cstheme="minorHAnsi"/>
          <w:sz w:val="22"/>
          <w:szCs w:val="22"/>
        </w:rPr>
        <w:t>HYCU for Nutanix offers a native experience designed to radically simplify your backup, disaster recovery, and migration activities.</w:t>
      </w:r>
    </w:p>
    <w:p w14:paraId="751828EB" w14:textId="77777777" w:rsidR="00FF3E3A" w:rsidRPr="00FF3E3A" w:rsidRDefault="00FF3E3A" w:rsidP="00FF3E3A">
      <w:pPr>
        <w:spacing w:line="295" w:lineRule="auto"/>
        <w:rPr>
          <w:rFonts w:cstheme="minorHAnsi"/>
          <w:sz w:val="22"/>
          <w:szCs w:val="22"/>
        </w:rPr>
      </w:pPr>
    </w:p>
    <w:p w14:paraId="3AE6B276" w14:textId="77777777" w:rsidR="00FF3E3A" w:rsidRPr="00FF3E3A" w:rsidRDefault="00FF3E3A" w:rsidP="00FF3E3A">
      <w:pPr>
        <w:spacing w:line="295" w:lineRule="auto"/>
        <w:rPr>
          <w:rFonts w:cstheme="minorHAnsi"/>
          <w:sz w:val="22"/>
          <w:szCs w:val="22"/>
        </w:rPr>
      </w:pPr>
      <w:r w:rsidRPr="00FF3E3A">
        <w:rPr>
          <w:rFonts w:cstheme="minorHAnsi"/>
          <w:sz w:val="22"/>
          <w:szCs w:val="22"/>
        </w:rPr>
        <w:t>Why Choose HYCU for Nutanix?</w:t>
      </w:r>
    </w:p>
    <w:p w14:paraId="3F5932B5" w14:textId="77777777" w:rsidR="00FF3E3A" w:rsidRPr="00FF3E3A" w:rsidRDefault="00FF3E3A" w:rsidP="00FF3E3A">
      <w:pPr>
        <w:spacing w:line="295" w:lineRule="auto"/>
        <w:rPr>
          <w:rFonts w:cstheme="minorHAnsi"/>
          <w:sz w:val="22"/>
          <w:szCs w:val="22"/>
        </w:rPr>
      </w:pPr>
    </w:p>
    <w:p w14:paraId="5BFB1B6D" w14:textId="12347690" w:rsidR="00FF3E3A" w:rsidRPr="00A83333" w:rsidRDefault="002A4732" w:rsidP="23C10F42">
      <w:pPr>
        <w:pStyle w:val="ListParagraph"/>
        <w:numPr>
          <w:ilvl w:val="0"/>
          <w:numId w:val="9"/>
        </w:numPr>
        <w:spacing w:line="295" w:lineRule="auto"/>
        <w:rPr>
          <w:sz w:val="22"/>
          <w:szCs w:val="22"/>
        </w:rPr>
      </w:pPr>
      <w:r w:rsidRPr="23C10F42">
        <w:rPr>
          <w:b/>
          <w:bCs/>
          <w:sz w:val="22"/>
          <w:szCs w:val="22"/>
        </w:rPr>
        <w:t>Unique Integration</w:t>
      </w:r>
      <w:r w:rsidR="00FF3E3A" w:rsidRPr="23C10F42">
        <w:rPr>
          <w:b/>
          <w:bCs/>
          <w:sz w:val="22"/>
          <w:szCs w:val="22"/>
        </w:rPr>
        <w:t>:</w:t>
      </w:r>
      <w:r w:rsidR="00FF3E3A" w:rsidRPr="23C10F42">
        <w:rPr>
          <w:sz w:val="22"/>
          <w:szCs w:val="22"/>
        </w:rPr>
        <w:t xml:space="preserve"> HYCU is the first and only data protection </w:t>
      </w:r>
      <w:r w:rsidRPr="23C10F42">
        <w:rPr>
          <w:sz w:val="22"/>
          <w:szCs w:val="22"/>
        </w:rPr>
        <w:t xml:space="preserve">solution </w:t>
      </w:r>
      <w:r w:rsidR="001A6C9C" w:rsidRPr="23C10F42">
        <w:rPr>
          <w:sz w:val="22"/>
          <w:szCs w:val="22"/>
        </w:rPr>
        <w:t xml:space="preserve">uniquely integrated with Nutanix with multiple Nutanix Validated Designs for hybrid use cases. </w:t>
      </w:r>
    </w:p>
    <w:p w14:paraId="4B57FDFD" w14:textId="77777777" w:rsidR="00FF3E3A" w:rsidRPr="00A83333" w:rsidRDefault="00FF3E3A" w:rsidP="00A83333">
      <w:pPr>
        <w:pStyle w:val="ListParagraph"/>
        <w:numPr>
          <w:ilvl w:val="0"/>
          <w:numId w:val="9"/>
        </w:numPr>
        <w:spacing w:line="295" w:lineRule="auto"/>
        <w:rPr>
          <w:rFonts w:cstheme="minorHAnsi"/>
          <w:sz w:val="22"/>
          <w:szCs w:val="22"/>
        </w:rPr>
      </w:pPr>
      <w:r w:rsidRPr="00A83333">
        <w:rPr>
          <w:rFonts w:cstheme="minorHAnsi"/>
          <w:b/>
          <w:bCs/>
          <w:sz w:val="22"/>
          <w:szCs w:val="22"/>
        </w:rPr>
        <w:t>Simplified Management:</w:t>
      </w:r>
      <w:r w:rsidRPr="00A83333">
        <w:rPr>
          <w:rFonts w:cstheme="minorHAnsi"/>
          <w:sz w:val="22"/>
          <w:szCs w:val="22"/>
        </w:rPr>
        <w:t xml:space="preserve"> Enjoy a single, intuitive interface for managing backups across your Nutanix deployments.</w:t>
      </w:r>
    </w:p>
    <w:p w14:paraId="09B7A124" w14:textId="7DA7FBC9" w:rsidR="00FF3E3A" w:rsidRDefault="0000111E" w:rsidP="23C10F42">
      <w:pPr>
        <w:pStyle w:val="ListParagraph"/>
        <w:numPr>
          <w:ilvl w:val="0"/>
          <w:numId w:val="9"/>
        </w:numPr>
        <w:spacing w:line="295" w:lineRule="auto"/>
        <w:rPr>
          <w:sz w:val="22"/>
          <w:szCs w:val="22"/>
        </w:rPr>
      </w:pPr>
      <w:r w:rsidRPr="23C10F42">
        <w:rPr>
          <w:b/>
          <w:bCs/>
          <w:sz w:val="22"/>
          <w:szCs w:val="22"/>
        </w:rPr>
        <w:t xml:space="preserve">Rapid </w:t>
      </w:r>
      <w:r w:rsidR="00FF3E3A" w:rsidRPr="23C10F42">
        <w:rPr>
          <w:b/>
          <w:bCs/>
          <w:sz w:val="22"/>
          <w:szCs w:val="22"/>
        </w:rPr>
        <w:t>Recovery:</w:t>
      </w:r>
      <w:r w:rsidR="00FF3E3A" w:rsidRPr="23C10F42">
        <w:rPr>
          <w:sz w:val="22"/>
          <w:szCs w:val="22"/>
        </w:rPr>
        <w:t xml:space="preserve"> Quick and reliable</w:t>
      </w:r>
      <w:r w:rsidRPr="23C10F42">
        <w:rPr>
          <w:sz w:val="22"/>
          <w:szCs w:val="22"/>
        </w:rPr>
        <w:t xml:space="preserve"> granular</w:t>
      </w:r>
      <w:r w:rsidR="00FF3E3A" w:rsidRPr="23C10F42">
        <w:rPr>
          <w:sz w:val="22"/>
          <w:szCs w:val="22"/>
        </w:rPr>
        <w:t xml:space="preserve"> recovery options ensure minimal downtime and disruption.</w:t>
      </w:r>
    </w:p>
    <w:p w14:paraId="5DF7B9BD" w14:textId="1F651F5E" w:rsidR="00E05ECF" w:rsidRDefault="00DD07E8" w:rsidP="23C10F42">
      <w:pPr>
        <w:pStyle w:val="ListParagraph"/>
        <w:numPr>
          <w:ilvl w:val="0"/>
          <w:numId w:val="9"/>
        </w:numPr>
        <w:spacing w:line="295" w:lineRule="auto"/>
        <w:rPr>
          <w:sz w:val="22"/>
          <w:szCs w:val="22"/>
        </w:rPr>
      </w:pPr>
      <w:r w:rsidRPr="23C10F42">
        <w:rPr>
          <w:b/>
          <w:bCs/>
          <w:sz w:val="22"/>
          <w:szCs w:val="22"/>
        </w:rPr>
        <w:t>Reduced TCO:</w:t>
      </w:r>
      <w:r w:rsidRPr="23C10F42">
        <w:rPr>
          <w:sz w:val="22"/>
          <w:szCs w:val="22"/>
        </w:rPr>
        <w:t xml:space="preserve"> Save time, costs, and resources using Nutanix infrastructure and automat</w:t>
      </w:r>
      <w:r w:rsidR="005F6DCE" w:rsidRPr="23C10F42">
        <w:rPr>
          <w:sz w:val="22"/>
          <w:szCs w:val="22"/>
        </w:rPr>
        <w:t>e your data protection with</w:t>
      </w:r>
      <w:r w:rsidRPr="23C10F42">
        <w:rPr>
          <w:sz w:val="22"/>
          <w:szCs w:val="22"/>
        </w:rPr>
        <w:t xml:space="preserve"> a few clicks.</w:t>
      </w:r>
    </w:p>
    <w:p w14:paraId="26D6718E" w14:textId="77777777" w:rsidR="00DD07E8" w:rsidRPr="00A83333" w:rsidRDefault="00DD07E8" w:rsidP="00DD07E8">
      <w:pPr>
        <w:pStyle w:val="ListParagraph"/>
        <w:spacing w:line="295" w:lineRule="auto"/>
        <w:rPr>
          <w:rFonts w:cstheme="minorHAnsi"/>
          <w:sz w:val="22"/>
          <w:szCs w:val="22"/>
        </w:rPr>
      </w:pPr>
    </w:p>
    <w:p w14:paraId="7032D292" w14:textId="1CB434B9" w:rsidR="00FF3E3A" w:rsidRPr="00FF3E3A" w:rsidRDefault="00000000" w:rsidP="00FF3E3A">
      <w:pPr>
        <w:spacing w:line="295" w:lineRule="auto"/>
        <w:rPr>
          <w:rFonts w:cstheme="minorHAnsi"/>
          <w:sz w:val="22"/>
          <w:szCs w:val="22"/>
        </w:rPr>
      </w:pPr>
      <w:hyperlink r:id="rId19" w:history="1">
        <w:r w:rsidR="00FF3E3A" w:rsidRPr="00B81331">
          <w:rPr>
            <w:rStyle w:val="Hyperlink"/>
            <w:rFonts w:cstheme="minorHAnsi"/>
            <w:sz w:val="22"/>
            <w:szCs w:val="22"/>
            <w:highlight w:val="cyan"/>
          </w:rPr>
          <w:t>Start Your Free Trial Today</w:t>
        </w:r>
      </w:hyperlink>
    </w:p>
    <w:p w14:paraId="2CCC19A4" w14:textId="77777777" w:rsidR="00A83333" w:rsidRDefault="00A83333" w:rsidP="00FF3E3A">
      <w:pPr>
        <w:spacing w:line="295" w:lineRule="auto"/>
        <w:rPr>
          <w:rFonts w:cstheme="minorHAnsi"/>
          <w:sz w:val="22"/>
          <w:szCs w:val="22"/>
        </w:rPr>
      </w:pPr>
    </w:p>
    <w:p w14:paraId="68C50BEB" w14:textId="48575C09" w:rsidR="00FF3E3A" w:rsidRPr="00FF3E3A" w:rsidRDefault="00FF3E3A" w:rsidP="00FF3E3A">
      <w:pPr>
        <w:spacing w:line="295" w:lineRule="auto"/>
        <w:rPr>
          <w:rFonts w:cstheme="minorHAnsi"/>
          <w:sz w:val="22"/>
          <w:szCs w:val="22"/>
        </w:rPr>
      </w:pPr>
      <w:r w:rsidRPr="00FF3E3A">
        <w:rPr>
          <w:rFonts w:cstheme="minorHAnsi"/>
          <w:sz w:val="22"/>
          <w:szCs w:val="22"/>
        </w:rPr>
        <w:t>Getting started is easy—no need to reconfigure your current setup. Activate your free trial today and experience how HYCU can streamline your data protection efforts.</w:t>
      </w:r>
    </w:p>
    <w:p w14:paraId="6A673153" w14:textId="77777777" w:rsidR="00FF3E3A" w:rsidRPr="00FF3E3A" w:rsidRDefault="00FF3E3A" w:rsidP="00FF3E3A">
      <w:pPr>
        <w:spacing w:line="295" w:lineRule="auto"/>
        <w:rPr>
          <w:rFonts w:cstheme="minorHAnsi"/>
          <w:sz w:val="22"/>
          <w:szCs w:val="22"/>
        </w:rPr>
      </w:pPr>
    </w:p>
    <w:p w14:paraId="051F3648" w14:textId="77777777" w:rsidR="00FF3E3A" w:rsidRPr="00FF3E3A" w:rsidRDefault="00FF3E3A" w:rsidP="00FF3E3A">
      <w:pPr>
        <w:spacing w:line="295" w:lineRule="auto"/>
        <w:rPr>
          <w:rFonts w:cstheme="minorHAnsi"/>
          <w:sz w:val="22"/>
          <w:szCs w:val="22"/>
        </w:rPr>
      </w:pPr>
      <w:r w:rsidRPr="00FF3E3A">
        <w:rPr>
          <w:rFonts w:cstheme="minorHAnsi"/>
          <w:sz w:val="22"/>
          <w:szCs w:val="22"/>
        </w:rPr>
        <w:t>If you have any questions or need assistance getting started, feel free to reach out. We're here to help you make the most out of your Nutanix investment.</w:t>
      </w:r>
    </w:p>
    <w:p w14:paraId="19721DE2" w14:textId="77777777" w:rsidR="00FF3E3A" w:rsidRPr="00FF3E3A" w:rsidRDefault="00FF3E3A" w:rsidP="00FF3E3A">
      <w:pPr>
        <w:spacing w:line="295" w:lineRule="auto"/>
        <w:rPr>
          <w:rFonts w:cstheme="minorHAnsi"/>
          <w:sz w:val="22"/>
          <w:szCs w:val="22"/>
        </w:rPr>
      </w:pPr>
    </w:p>
    <w:p w14:paraId="62CA32C0" w14:textId="49F123A5" w:rsidR="00FF3E3A" w:rsidRPr="00FF3E3A" w:rsidRDefault="00FF3E3A" w:rsidP="00FF3E3A">
      <w:pPr>
        <w:spacing w:line="295" w:lineRule="auto"/>
        <w:rPr>
          <w:rFonts w:cstheme="minorHAnsi"/>
          <w:sz w:val="22"/>
          <w:szCs w:val="22"/>
        </w:rPr>
      </w:pPr>
      <w:r w:rsidRPr="00FF3E3A">
        <w:rPr>
          <w:rFonts w:cstheme="minorHAnsi"/>
          <w:sz w:val="22"/>
          <w:szCs w:val="22"/>
        </w:rPr>
        <w:t>Best regards,</w:t>
      </w:r>
    </w:p>
    <w:sectPr w:rsidR="00FF3E3A" w:rsidRPr="00FF3E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47F1"/>
    <w:multiLevelType w:val="hybridMultilevel"/>
    <w:tmpl w:val="51D85C38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E243D"/>
    <w:multiLevelType w:val="hybridMultilevel"/>
    <w:tmpl w:val="D8F6E3B0"/>
    <w:lvl w:ilvl="0" w:tplc="F38E384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76E8D"/>
    <w:multiLevelType w:val="hybridMultilevel"/>
    <w:tmpl w:val="F7064D4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E13D08"/>
    <w:multiLevelType w:val="multilevel"/>
    <w:tmpl w:val="14763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182E66"/>
    <w:multiLevelType w:val="multilevel"/>
    <w:tmpl w:val="53D0A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6E3093"/>
    <w:multiLevelType w:val="hybridMultilevel"/>
    <w:tmpl w:val="6A9EB0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095EC0"/>
    <w:multiLevelType w:val="multilevel"/>
    <w:tmpl w:val="8146D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C7F78C6"/>
    <w:multiLevelType w:val="hybridMultilevel"/>
    <w:tmpl w:val="460224F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FE7867"/>
    <w:multiLevelType w:val="multilevel"/>
    <w:tmpl w:val="D01A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786A05"/>
    <w:multiLevelType w:val="multilevel"/>
    <w:tmpl w:val="13C23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6016F91"/>
    <w:multiLevelType w:val="multilevel"/>
    <w:tmpl w:val="B29E0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3055E78"/>
    <w:multiLevelType w:val="multilevel"/>
    <w:tmpl w:val="F6744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2581192">
    <w:abstractNumId w:val="11"/>
  </w:num>
  <w:num w:numId="2" w16cid:durableId="14894582">
    <w:abstractNumId w:val="5"/>
  </w:num>
  <w:num w:numId="3" w16cid:durableId="306015829">
    <w:abstractNumId w:val="1"/>
  </w:num>
  <w:num w:numId="4" w16cid:durableId="484856473">
    <w:abstractNumId w:val="6"/>
  </w:num>
  <w:num w:numId="5" w16cid:durableId="2040079404">
    <w:abstractNumId w:val="3"/>
  </w:num>
  <w:num w:numId="6" w16cid:durableId="320618365">
    <w:abstractNumId w:val="8"/>
  </w:num>
  <w:num w:numId="7" w16cid:durableId="1324427141">
    <w:abstractNumId w:val="10"/>
  </w:num>
  <w:num w:numId="8" w16cid:durableId="1891764507">
    <w:abstractNumId w:val="0"/>
  </w:num>
  <w:num w:numId="9" w16cid:durableId="1504198501">
    <w:abstractNumId w:val="7"/>
  </w:num>
  <w:num w:numId="10" w16cid:durableId="1496415010">
    <w:abstractNumId w:val="2"/>
  </w:num>
  <w:num w:numId="11" w16cid:durableId="1180850743">
    <w:abstractNumId w:val="4"/>
    <w:lvlOverride w:ilvl="0">
      <w:startOverride w:val="1"/>
    </w:lvlOverride>
  </w:num>
  <w:num w:numId="12" w16cid:durableId="1716657889">
    <w:abstractNumId w:val="9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TQwMTM0NbIwtTAxNzRW0lEKTi0uzszPAykwqgUAsvCdLCwAAAA="/>
  </w:docVars>
  <w:rsids>
    <w:rsidRoot w:val="00E04C8C"/>
    <w:rsid w:val="0000111E"/>
    <w:rsid w:val="00013C9F"/>
    <w:rsid w:val="0002505F"/>
    <w:rsid w:val="00036179"/>
    <w:rsid w:val="00060942"/>
    <w:rsid w:val="00060CFC"/>
    <w:rsid w:val="00075DE9"/>
    <w:rsid w:val="000829C9"/>
    <w:rsid w:val="000B3C0B"/>
    <w:rsid w:val="000D6B49"/>
    <w:rsid w:val="000F31A9"/>
    <w:rsid w:val="001021B1"/>
    <w:rsid w:val="00107127"/>
    <w:rsid w:val="001126BB"/>
    <w:rsid w:val="00117F79"/>
    <w:rsid w:val="00133FE7"/>
    <w:rsid w:val="001362D4"/>
    <w:rsid w:val="001A6C9C"/>
    <w:rsid w:val="001B723D"/>
    <w:rsid w:val="001C4EB7"/>
    <w:rsid w:val="001E405B"/>
    <w:rsid w:val="001E4BD2"/>
    <w:rsid w:val="001E6F93"/>
    <w:rsid w:val="0020280D"/>
    <w:rsid w:val="002050ED"/>
    <w:rsid w:val="00213371"/>
    <w:rsid w:val="002202D4"/>
    <w:rsid w:val="00264068"/>
    <w:rsid w:val="002753CE"/>
    <w:rsid w:val="00284C2A"/>
    <w:rsid w:val="00293E16"/>
    <w:rsid w:val="002A4732"/>
    <w:rsid w:val="002C22C8"/>
    <w:rsid w:val="002C3B73"/>
    <w:rsid w:val="002C4D61"/>
    <w:rsid w:val="002E08C9"/>
    <w:rsid w:val="002F313B"/>
    <w:rsid w:val="00301D9A"/>
    <w:rsid w:val="00306C2C"/>
    <w:rsid w:val="00317B80"/>
    <w:rsid w:val="00336920"/>
    <w:rsid w:val="00342235"/>
    <w:rsid w:val="003505AE"/>
    <w:rsid w:val="00362D8C"/>
    <w:rsid w:val="00380374"/>
    <w:rsid w:val="00391420"/>
    <w:rsid w:val="003976AF"/>
    <w:rsid w:val="003C0740"/>
    <w:rsid w:val="003C2A04"/>
    <w:rsid w:val="003C6845"/>
    <w:rsid w:val="003D0865"/>
    <w:rsid w:val="003D2D88"/>
    <w:rsid w:val="0043500A"/>
    <w:rsid w:val="004367AE"/>
    <w:rsid w:val="00486290"/>
    <w:rsid w:val="0048654B"/>
    <w:rsid w:val="0049766E"/>
    <w:rsid w:val="004A0AA9"/>
    <w:rsid w:val="004A0B71"/>
    <w:rsid w:val="004A232E"/>
    <w:rsid w:val="004E555D"/>
    <w:rsid w:val="00503447"/>
    <w:rsid w:val="00516C02"/>
    <w:rsid w:val="00522C1B"/>
    <w:rsid w:val="005234E5"/>
    <w:rsid w:val="00544668"/>
    <w:rsid w:val="0056175F"/>
    <w:rsid w:val="00565196"/>
    <w:rsid w:val="005C3528"/>
    <w:rsid w:val="005F6DCE"/>
    <w:rsid w:val="00607E36"/>
    <w:rsid w:val="006150B0"/>
    <w:rsid w:val="006271E5"/>
    <w:rsid w:val="006339EE"/>
    <w:rsid w:val="006342DD"/>
    <w:rsid w:val="006473B2"/>
    <w:rsid w:val="006514FC"/>
    <w:rsid w:val="00655258"/>
    <w:rsid w:val="00680797"/>
    <w:rsid w:val="006A1F91"/>
    <w:rsid w:val="006C79C6"/>
    <w:rsid w:val="006F0C58"/>
    <w:rsid w:val="00714951"/>
    <w:rsid w:val="00723DE6"/>
    <w:rsid w:val="00725948"/>
    <w:rsid w:val="0073536C"/>
    <w:rsid w:val="00735F9E"/>
    <w:rsid w:val="00753464"/>
    <w:rsid w:val="007621BC"/>
    <w:rsid w:val="00773908"/>
    <w:rsid w:val="007858A6"/>
    <w:rsid w:val="0079014F"/>
    <w:rsid w:val="007D4196"/>
    <w:rsid w:val="007E4BD2"/>
    <w:rsid w:val="00803904"/>
    <w:rsid w:val="00820790"/>
    <w:rsid w:val="008228BC"/>
    <w:rsid w:val="008367F6"/>
    <w:rsid w:val="00855D84"/>
    <w:rsid w:val="0086282A"/>
    <w:rsid w:val="0086402C"/>
    <w:rsid w:val="008A270A"/>
    <w:rsid w:val="008D631C"/>
    <w:rsid w:val="008E5434"/>
    <w:rsid w:val="008F0039"/>
    <w:rsid w:val="008F5DD1"/>
    <w:rsid w:val="009010C3"/>
    <w:rsid w:val="009035B5"/>
    <w:rsid w:val="0090616E"/>
    <w:rsid w:val="00947BC1"/>
    <w:rsid w:val="00951A59"/>
    <w:rsid w:val="00954F88"/>
    <w:rsid w:val="009741B3"/>
    <w:rsid w:val="009833F9"/>
    <w:rsid w:val="00985D57"/>
    <w:rsid w:val="00986914"/>
    <w:rsid w:val="009A0D66"/>
    <w:rsid w:val="009A42C3"/>
    <w:rsid w:val="009A48C8"/>
    <w:rsid w:val="009B3D78"/>
    <w:rsid w:val="009C2B86"/>
    <w:rsid w:val="00A163A1"/>
    <w:rsid w:val="00A31DD1"/>
    <w:rsid w:val="00A468FC"/>
    <w:rsid w:val="00A550D7"/>
    <w:rsid w:val="00A559E6"/>
    <w:rsid w:val="00A57794"/>
    <w:rsid w:val="00A83333"/>
    <w:rsid w:val="00A9346C"/>
    <w:rsid w:val="00A9747F"/>
    <w:rsid w:val="00AD78A0"/>
    <w:rsid w:val="00B17DC8"/>
    <w:rsid w:val="00B368AC"/>
    <w:rsid w:val="00B37F0F"/>
    <w:rsid w:val="00B4031C"/>
    <w:rsid w:val="00B47271"/>
    <w:rsid w:val="00B81331"/>
    <w:rsid w:val="00B86924"/>
    <w:rsid w:val="00B94980"/>
    <w:rsid w:val="00BA6B05"/>
    <w:rsid w:val="00BB5210"/>
    <w:rsid w:val="00BC0D61"/>
    <w:rsid w:val="00BC56B0"/>
    <w:rsid w:val="00BE6FF8"/>
    <w:rsid w:val="00C063EE"/>
    <w:rsid w:val="00C34EE5"/>
    <w:rsid w:val="00C512AB"/>
    <w:rsid w:val="00C6608F"/>
    <w:rsid w:val="00C81500"/>
    <w:rsid w:val="00C939D9"/>
    <w:rsid w:val="00C93A63"/>
    <w:rsid w:val="00CA411D"/>
    <w:rsid w:val="00CA59AF"/>
    <w:rsid w:val="00CB7470"/>
    <w:rsid w:val="00CB7B8F"/>
    <w:rsid w:val="00CD0BD8"/>
    <w:rsid w:val="00CE558D"/>
    <w:rsid w:val="00CF24D6"/>
    <w:rsid w:val="00D20EC3"/>
    <w:rsid w:val="00D249E4"/>
    <w:rsid w:val="00D24B35"/>
    <w:rsid w:val="00D318C8"/>
    <w:rsid w:val="00D76490"/>
    <w:rsid w:val="00DC474D"/>
    <w:rsid w:val="00DD07E8"/>
    <w:rsid w:val="00DD215D"/>
    <w:rsid w:val="00DD3D3C"/>
    <w:rsid w:val="00DF299C"/>
    <w:rsid w:val="00DF52B4"/>
    <w:rsid w:val="00E01763"/>
    <w:rsid w:val="00E04C8C"/>
    <w:rsid w:val="00E05ECF"/>
    <w:rsid w:val="00E2283F"/>
    <w:rsid w:val="00E34927"/>
    <w:rsid w:val="00E37275"/>
    <w:rsid w:val="00EA7A63"/>
    <w:rsid w:val="00EB3B4E"/>
    <w:rsid w:val="00EC2B41"/>
    <w:rsid w:val="00ED1D87"/>
    <w:rsid w:val="00ED2327"/>
    <w:rsid w:val="00EE4156"/>
    <w:rsid w:val="00EF164B"/>
    <w:rsid w:val="00EF3225"/>
    <w:rsid w:val="00F04D51"/>
    <w:rsid w:val="00F06C5B"/>
    <w:rsid w:val="00F13CCD"/>
    <w:rsid w:val="00F20C80"/>
    <w:rsid w:val="00F2360D"/>
    <w:rsid w:val="00F251EB"/>
    <w:rsid w:val="00F4280D"/>
    <w:rsid w:val="00F64874"/>
    <w:rsid w:val="00F746FE"/>
    <w:rsid w:val="00F80FFC"/>
    <w:rsid w:val="00F84FBE"/>
    <w:rsid w:val="00FD0D7F"/>
    <w:rsid w:val="00FF3E3A"/>
    <w:rsid w:val="0343A934"/>
    <w:rsid w:val="04D50EAE"/>
    <w:rsid w:val="086BE317"/>
    <w:rsid w:val="0D4D5EBB"/>
    <w:rsid w:val="0F449679"/>
    <w:rsid w:val="1045BECC"/>
    <w:rsid w:val="18176BCE"/>
    <w:rsid w:val="1FF1BA79"/>
    <w:rsid w:val="23C10F42"/>
    <w:rsid w:val="2753B9E9"/>
    <w:rsid w:val="28D45089"/>
    <w:rsid w:val="2B6622E2"/>
    <w:rsid w:val="3E2B03F1"/>
    <w:rsid w:val="3FD4BF59"/>
    <w:rsid w:val="41BA3D6C"/>
    <w:rsid w:val="4303FAD7"/>
    <w:rsid w:val="4BC4395F"/>
    <w:rsid w:val="4CB2A060"/>
    <w:rsid w:val="5456D9EF"/>
    <w:rsid w:val="5EAC5F39"/>
    <w:rsid w:val="6200889E"/>
    <w:rsid w:val="69214961"/>
    <w:rsid w:val="6F85F633"/>
    <w:rsid w:val="7437EC28"/>
    <w:rsid w:val="76824094"/>
    <w:rsid w:val="778BB43C"/>
    <w:rsid w:val="7971676D"/>
    <w:rsid w:val="7F9C6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91CF53"/>
  <w15:chartTrackingRefBased/>
  <w15:docId w15:val="{C92B86E6-7E28-45B5-B29E-4400E6087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04C8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ListParagraph">
    <w:name w:val="List Paragraph"/>
    <w:basedOn w:val="Normal"/>
    <w:uiPriority w:val="34"/>
    <w:qFormat/>
    <w:rsid w:val="00E04C8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04C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4C8C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DefaultParagraphFont"/>
    <w:rsid w:val="00985D57"/>
  </w:style>
  <w:style w:type="character" w:styleId="Strong">
    <w:name w:val="Strong"/>
    <w:basedOn w:val="DefaultParagraphFont"/>
    <w:uiPriority w:val="22"/>
    <w:qFormat/>
    <w:rsid w:val="00B368AC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CB747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6339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4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5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6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8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4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5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0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ycu.com/content-library-v2/experience-hycu-nutanix-in-minutes-video" TargetMode="External"/><Relationship Id="rId13" Type="http://schemas.openxmlformats.org/officeDocument/2006/relationships/hyperlink" Target="https://nam02.safelinks.protection.outlook.com/?url=https%3A%2F%2Fhello.hycu.com%2FMDE4LVVBSC05MjMAAAGRdaFx6RTK4az2l9nwYH8ZO5YrS7z6hqIp54dMDlUbckoYK2bDvCXAUHMYeuXSxYrn7pnuSQo%3D&amp;data=05%7C02%7Cjohn.mcevoy%40hycu.com%7C8b077b444a3b413d7baf08dc3487180b%7Ca2bad164be704a5f9b9bcd882b76486c%7C1%7C0%7C638443002062004469%7CUnknown%7CTWFpbGZsb3d8eyJWIjoiMC4wLjAwMDAiLCJQIjoiV2luMzIiLCJBTiI6Ik1haWwiLCJXVCI6Mn0%3D%7C0%7C%7C%7C&amp;sdata=v5hiaL1CnrIDT9av37Hxug9WBzTRnV0h5mxidmAVIU8%3D&amp;reserved=0" TargetMode="External"/><Relationship Id="rId18" Type="http://schemas.openxmlformats.org/officeDocument/2006/relationships/hyperlink" Target="https://www.hycu.com/get/trial-start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hycu.com/blog/the-better-option-to-enhance-nutanix-data-protection" TargetMode="External"/><Relationship Id="rId17" Type="http://schemas.openxmlformats.org/officeDocument/2006/relationships/hyperlink" Target="https://www.hycu.com/resources/dutch-it-firm-egency-chooses-hycu-for-nutanix-and-beyond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hycu.com/get/trial-star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hycu.com/blog/veeam-alternatives-competitors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hycu.com/events/data-protection-for-nutanix-simplified-a-modern-approach" TargetMode="External"/><Relationship Id="rId10" Type="http://schemas.openxmlformats.org/officeDocument/2006/relationships/hyperlink" Target="https://www.hycu.com/get/trial-start" TargetMode="External"/><Relationship Id="rId19" Type="http://schemas.openxmlformats.org/officeDocument/2006/relationships/hyperlink" Target="https://www.hycu.com/get/trial-start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nam02.safelinks.protection.outlook.com/?url=https%3A%2F%2Fhello.hycu.com%2FMDE4LVVBSC05MjMAAAGRdaFx6RTK4az2l9nwYH8ZO5YrS7z6hqIp54dMDlUbckoYK2bDvCXAUHMYeuXSxYrn7pnuSQo%3D&amp;data=05%7C02%7Cjohn.mcevoy%40hycu.com%7C8b077b444a3b413d7baf08dc3487180b%7Ca2bad164be704a5f9b9bcd882b76486c%7C1%7C0%7C638443002062004469%7CUnknown%7CTWFpbGZsb3d8eyJWIjoiMC4wLjAwMDAiLCJQIjoiV2luMzIiLCJBTiI6Ik1haWwiLCJXVCI6Mn0%3D%7C0%7C%7C%7C&amp;sdata=v5hiaL1CnrIDT9av37Hxug9WBzTRnV0h5mxidmAVIU8%3D&amp;reserved=0" TargetMode="External"/><Relationship Id="rId14" Type="http://schemas.openxmlformats.org/officeDocument/2006/relationships/hyperlink" Target="https://www.hycu.com/get/trial-star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0086D7DD3CC1438B12C7A2BC6E9B04" ma:contentTypeVersion="0" ma:contentTypeDescription="Create a new document." ma:contentTypeScope="" ma:versionID="8b524b23926ec4ac0db1a0e746331f8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1d5eec3c12ee2e8127422d567928f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B2B15B-692B-4E01-8FF4-40127CBFBDBB}">
  <ds:schemaRefs>
    <ds:schemaRef ds:uri="http://schemas.microsoft.com/office/2006/metadata/properties"/>
    <ds:schemaRef ds:uri="http://schemas.microsoft.com/office/infopath/2007/PartnerControls"/>
    <ds:schemaRef ds:uri="50b51f3b-04d1-4df4-984c-61f427adc444"/>
    <ds:schemaRef ds:uri="0b2138e1-855e-4247-8392-d2768b11e8ac"/>
  </ds:schemaRefs>
</ds:datastoreItem>
</file>

<file path=customXml/itemProps2.xml><?xml version="1.0" encoding="utf-8"?>
<ds:datastoreItem xmlns:ds="http://schemas.openxmlformats.org/officeDocument/2006/customXml" ds:itemID="{8233AB81-57AE-4FB2-B057-691371845FCF}"/>
</file>

<file path=customXml/itemProps3.xml><?xml version="1.0" encoding="utf-8"?>
<ds:datastoreItem xmlns:ds="http://schemas.openxmlformats.org/officeDocument/2006/customXml" ds:itemID="{1FFF7D65-4C59-490C-AABC-3BF1B0D3FE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1207</Words>
  <Characters>6885</Characters>
  <Application>Microsoft Office Word</Application>
  <DocSecurity>0</DocSecurity>
  <Lines>57</Lines>
  <Paragraphs>16</Paragraphs>
  <ScaleCrop>false</ScaleCrop>
  <Company/>
  <LinksUpToDate>false</LinksUpToDate>
  <CharactersWithSpaces>8076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Heindl-Schober</dc:creator>
  <cp:keywords/>
  <dc:description/>
  <cp:lastModifiedBy>Jelena Jovanovic</cp:lastModifiedBy>
  <cp:revision>2</cp:revision>
  <dcterms:created xsi:type="dcterms:W3CDTF">2024-06-06T15:22:00Z</dcterms:created>
  <dcterms:modified xsi:type="dcterms:W3CDTF">2024-06-06T15:22:00Z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0x0101007A0086D7DD3CC1438B12C7A2BC6E9B04</vt:lpwstr>
  </property>
  <property fmtid="{D5CDD505-2E9C-101B-9397-08002B2CF9AE}" pid="3" name="GrammarlyDocumentId">
    <vt:lpwstr>5ba81b9700e41297aa18e740fd1c767effdc8b664e81bb77eacc9cc4b9086453</vt:lpwstr>
  </property>
  <property fmtid="{D5CDD505-2E9C-101B-9397-08002B2CF9AE}" pid="4" name="MediaServiceImageTags">
    <vt:lpwstr/>
  </property>
  <property fmtid="{D5CDD505-2E9C-101B-9397-08002B2CF9AE}" pid="5" name="Order">
    <vt:r8>2076900</vt:r8>
  </property>
  <property fmtid="{D5CDD505-2E9C-101B-9397-08002B2CF9AE}" pid="6" name="xd_Signature">
    <vt:bool>false</vt:bool>
  </property>
  <property fmtid="{D5CDD505-2E9C-101B-9397-08002B2CF9AE}" pid="7" name="SharedWithUsers">
    <vt:lpwstr>994;#Simon Gilbert;#12;#Pina Javernik;#665;#John McEvoy;#1482;#Angela Heindl-Schober;#226;#Petra Korelc</vt:lpwstr>
  </property>
  <property fmtid="{D5CDD505-2E9C-101B-9397-08002B2CF9AE}" pid="8" name="xd_ProgID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