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3F390" w14:textId="38D229C4" w:rsidR="00576396" w:rsidRDefault="00576396" w:rsidP="00576396">
      <w:r>
        <w:t xml:space="preserve">Subject: </w:t>
      </w:r>
      <w:r w:rsidRPr="00576396">
        <w:t>Introducing HYCU for Microsoft Entra ID Backup and Recovery</w:t>
      </w:r>
    </w:p>
    <w:p w14:paraId="4A771949" w14:textId="6C8A816C" w:rsidR="00576396" w:rsidRPr="00576396" w:rsidRDefault="00576396" w:rsidP="00576396">
      <w:r w:rsidRPr="00576396">
        <w:t xml:space="preserve">Hi </w:t>
      </w:r>
      <w:r>
        <w:t>&lt;name&gt;</w:t>
      </w:r>
      <w:r w:rsidRPr="00576396">
        <w:t>,</w:t>
      </w:r>
    </w:p>
    <w:p w14:paraId="5611D338" w14:textId="1EF40BEC" w:rsidR="00576396" w:rsidRPr="00576396" w:rsidRDefault="00576396" w:rsidP="00576396">
      <w:r w:rsidRPr="00576396">
        <w:t xml:space="preserve">I'm excited to introduce </w:t>
      </w:r>
      <w:hyperlink r:id="rId5" w:tgtFrame="_blank" w:tooltip="link" w:history="1">
        <w:r w:rsidRPr="00576396">
          <w:rPr>
            <w:rStyle w:val="Hyperlink"/>
          </w:rPr>
          <w:t>HYCU for Microsoft Entra ID</w:t>
        </w:r>
      </w:hyperlink>
      <w:r w:rsidRPr="00576396">
        <w:t xml:space="preserve">, </w:t>
      </w:r>
      <w:r w:rsidR="005C3882">
        <w:t>the latest addition to HYCU R-Cloud™</w:t>
      </w:r>
      <w:r w:rsidRPr="00576396">
        <w:t xml:space="preserve"> that fills a gap in data protection for millions of global organizations using this Identity and Access Management (IAM) solution.</w:t>
      </w:r>
    </w:p>
    <w:p w14:paraId="04E0F30C" w14:textId="346E1659" w:rsidR="00576396" w:rsidRPr="00576396" w:rsidRDefault="00576396" w:rsidP="00576396">
      <w:r w:rsidRPr="00576396">
        <w:t xml:space="preserve">Now you </w:t>
      </w:r>
      <w:r w:rsidR="00CD3BAB">
        <w:t xml:space="preserve">can </w:t>
      </w:r>
      <w:r w:rsidRPr="00576396">
        <w:t xml:space="preserve">confidently manage your </w:t>
      </w:r>
      <w:r w:rsidR="00CD3BAB">
        <w:t xml:space="preserve">Microsoft </w:t>
      </w:r>
      <w:r w:rsidRPr="00576396">
        <w:t>Entra ID environment and quickly recover from any incident, ensuring mission-critical configurations and data are always protected with:</w:t>
      </w:r>
    </w:p>
    <w:p w14:paraId="44D8D5D2" w14:textId="77777777" w:rsidR="00576396" w:rsidRPr="00576396" w:rsidRDefault="00576396" w:rsidP="00576396">
      <w:pPr>
        <w:numPr>
          <w:ilvl w:val="0"/>
          <w:numId w:val="1"/>
        </w:numPr>
      </w:pPr>
      <w:r w:rsidRPr="00576396">
        <w:t xml:space="preserve">One-click restore of critical configurations. </w:t>
      </w:r>
    </w:p>
    <w:p w14:paraId="4D8FB78C" w14:textId="77777777" w:rsidR="00576396" w:rsidRPr="00576396" w:rsidRDefault="00576396" w:rsidP="00576396">
      <w:pPr>
        <w:numPr>
          <w:ilvl w:val="0"/>
          <w:numId w:val="2"/>
        </w:numPr>
      </w:pPr>
      <w:r w:rsidRPr="00576396">
        <w:t xml:space="preserve">Autopilot backups with ‘backup assurance’. </w:t>
      </w:r>
    </w:p>
    <w:p w14:paraId="1D816308" w14:textId="77777777" w:rsidR="00576396" w:rsidRPr="00576396" w:rsidRDefault="00576396" w:rsidP="00576396">
      <w:pPr>
        <w:numPr>
          <w:ilvl w:val="0"/>
          <w:numId w:val="3"/>
        </w:numPr>
      </w:pPr>
      <w:r w:rsidRPr="00576396">
        <w:t xml:space="preserve">Safe, ransomware-proof copies. </w:t>
      </w:r>
    </w:p>
    <w:p w14:paraId="07C0F656" w14:textId="7FFEC5A4" w:rsidR="00576396" w:rsidRPr="00576396" w:rsidRDefault="00576396" w:rsidP="00576396">
      <w:r w:rsidRPr="00576396">
        <w:t>With HYCU for Microsoft Entra ID</w:t>
      </w:r>
      <w:ins w:id="0" w:author="Ashish Rao" w:date="2024-09-03T19:44:00Z" w16du:dateUtc="2024-09-03T14:14:00Z">
        <w:r w:rsidR="00CD3BAB">
          <w:t>,</w:t>
        </w:r>
      </w:ins>
      <w:r w:rsidRPr="00576396">
        <w:t xml:space="preserve"> you can automate all backup operations and maintain peace of mind knowing you’ll be able to avoid downtime, unauthorized access, and lengthy rebuilds.</w:t>
      </w:r>
      <w:r w:rsidRPr="00576396">
        <w:rPr>
          <w:rFonts w:ascii="Arial" w:hAnsi="Arial" w:cs="Arial"/>
        </w:rPr>
        <w:t>  </w:t>
      </w:r>
      <w:r w:rsidRPr="00576396"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6"/>
      </w:tblGrid>
      <w:tr w:rsidR="00576396" w:rsidRPr="00576396" w14:paraId="3A539F95" w14:textId="77777777" w:rsidTr="00576396">
        <w:tc>
          <w:tcPr>
            <w:tcW w:w="0" w:type="auto"/>
            <w:vAlign w:val="center"/>
            <w:hideMark/>
          </w:tcPr>
          <w:p w14:paraId="03F0720A" w14:textId="4BE17C65" w:rsidR="00576396" w:rsidRPr="00576396" w:rsidRDefault="00000000" w:rsidP="00576396">
            <w:hyperlink r:id="rId6" w:history="1">
              <w:r w:rsidR="00576396" w:rsidRPr="00576396">
                <w:rPr>
                  <w:rStyle w:val="Hyperlink"/>
                </w:rPr>
                <w:t>LEARN MORE</w:t>
              </w:r>
            </w:hyperlink>
          </w:p>
        </w:tc>
      </w:tr>
    </w:tbl>
    <w:p w14:paraId="351DE894" w14:textId="05015054" w:rsidR="00576396" w:rsidRPr="00576396" w:rsidRDefault="00576396" w:rsidP="00576396">
      <w:r w:rsidRPr="00576396">
        <w:t>I hope you enjoy learning more about this latest R-Cloud</w:t>
      </w:r>
      <w:ins w:id="1" w:author="Ashish Rao" w:date="2024-09-03T19:45:00Z" w16du:dateUtc="2024-09-03T14:15:00Z">
        <w:r w:rsidR="00CD3BAB">
          <w:t>™</w:t>
        </w:r>
      </w:ins>
      <w:r w:rsidRPr="00576396">
        <w:t xml:space="preserve"> module. You can dive deeper to learn what this release means for you on the link to the blog below.</w:t>
      </w:r>
    </w:p>
    <w:p w14:paraId="01EDF752" w14:textId="72D30B29" w:rsidR="008D1967" w:rsidRDefault="00576396" w:rsidP="00576396">
      <w:r w:rsidRPr="00576396">
        <w:t>Kind regards,</w:t>
      </w:r>
      <w:r w:rsidRPr="00576396">
        <w:br/>
      </w:r>
      <w:r>
        <w:t>&lt;signature&gt;</w:t>
      </w:r>
    </w:p>
    <w:p w14:paraId="7494E1FB" w14:textId="77777777" w:rsidR="00576396" w:rsidRDefault="00576396" w:rsidP="00576396"/>
    <w:p w14:paraId="50B1C670" w14:textId="77777777" w:rsidR="00576396" w:rsidRDefault="00576396" w:rsidP="00576396">
      <w:pPr>
        <w:pBdr>
          <w:bottom w:val="single" w:sz="6" w:space="1" w:color="auto"/>
        </w:pBdr>
      </w:pPr>
    </w:p>
    <w:p w14:paraId="658402C6" w14:textId="77777777" w:rsidR="00576396" w:rsidRDefault="00576396" w:rsidP="00576396"/>
    <w:p w14:paraId="49EC6CC9" w14:textId="77777777" w:rsidR="00576396" w:rsidRPr="00576396" w:rsidRDefault="00576396" w:rsidP="00576396">
      <w:r w:rsidRPr="00576396">
        <w:rPr>
          <w:b/>
          <w:bCs/>
        </w:rPr>
        <w:t xml:space="preserve">Blog | </w:t>
      </w:r>
      <w:r w:rsidRPr="00576396">
        <w:t>Protecting Microsoft Entra ID and other IAM solutions</w:t>
      </w:r>
    </w:p>
    <w:p w14:paraId="05330AE2" w14:textId="6D2B987C" w:rsidR="00576396" w:rsidRPr="00576396" w:rsidRDefault="00576396" w:rsidP="00576396">
      <w:r w:rsidRPr="00576396">
        <w:t xml:space="preserve">Microsoft Entra ID, with hundreds of millions of users, has become the cornerstone of identity management for businesses worldwide. However, this widespread adoption has also made it a prime target for cybercriminals and vulnerable to human error.  </w:t>
      </w:r>
    </w:p>
    <w:p w14:paraId="12352951" w14:textId="77777777" w:rsidR="00576396" w:rsidRPr="00576396" w:rsidRDefault="00576396" w:rsidP="00576396">
      <w:r w:rsidRPr="00576396">
        <w:t xml:space="preserve">HYCU for Microsoft Entra ID addresses a critical gap in data protection strategies for Microsoft's widely adopted IAM solution. </w:t>
      </w:r>
    </w:p>
    <w:p w14:paraId="73F85D86" w14:textId="3C85BCC4" w:rsidR="00576396" w:rsidRDefault="00000000" w:rsidP="00576396">
      <w:hyperlink r:id="rId7" w:tgtFrame="_blank" w:tooltip="link" w:history="1">
        <w:r w:rsidR="00576396" w:rsidRPr="00576396">
          <w:rPr>
            <w:rStyle w:val="Hyperlink"/>
          </w:rPr>
          <w:t>READ THE BLOG</w:t>
        </w:r>
      </w:hyperlink>
    </w:p>
    <w:sectPr w:rsidR="005763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B4351F"/>
    <w:multiLevelType w:val="multilevel"/>
    <w:tmpl w:val="336E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264264"/>
    <w:multiLevelType w:val="multilevel"/>
    <w:tmpl w:val="7D547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226D4C"/>
    <w:multiLevelType w:val="multilevel"/>
    <w:tmpl w:val="B4048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4752979">
    <w:abstractNumId w:val="2"/>
  </w:num>
  <w:num w:numId="2" w16cid:durableId="566696318">
    <w:abstractNumId w:val="1"/>
  </w:num>
  <w:num w:numId="3" w16cid:durableId="12281033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shish Rao">
    <w15:presenceInfo w15:providerId="AD" w15:userId="S::ashish.rao@hycu.com::87f2046a-939d-45eb-b22a-5f69e8cec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396"/>
    <w:rsid w:val="000E3BF6"/>
    <w:rsid w:val="00437A28"/>
    <w:rsid w:val="00576396"/>
    <w:rsid w:val="005873FC"/>
    <w:rsid w:val="005C3882"/>
    <w:rsid w:val="006D6D64"/>
    <w:rsid w:val="008D1967"/>
    <w:rsid w:val="00AF6BC9"/>
    <w:rsid w:val="00B206E7"/>
    <w:rsid w:val="00CD3BAB"/>
    <w:rsid w:val="00D34FE3"/>
    <w:rsid w:val="00D8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31DDA6"/>
  <w15:chartTrackingRefBased/>
  <w15:docId w15:val="{C7C2FA41-D206-49CE-AB8B-E54D6F1D4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7639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63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639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63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63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63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63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63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63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639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639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639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63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63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63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63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63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63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63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63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63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63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63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63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63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763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63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63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6396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7639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7639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388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CD3BAB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nam02.safelinks.protection.outlook.com/?url=https%3A%2F%2Fhello.hycu.com%2FMDE4LVVBSC05MjMAAAGVNLYHQXyAXy0USDFs23nKBZ5dYM-n__zcSdGxJuPYHddRmFVfhr37c_dEorXw1NpYDxyvtSk%3D&amp;data=05%7C02%7Cjohn.mcevoy%40hycu.com%7C66b1d7050afa4729380b08dcc6df2c09%7Ca2bad164be704a5f9b9bcd882b76486c%7C1%7C0%7C638603909046295013%7CUnknown%7CTWFpbGZsb3d8eyJWIjoiMC4wLjAwMDAiLCJQIjoiV2luMzIiLCJBTiI6Ik1haWwiLCJXVCI6Mn0%3D%7C0%7C%7C%7C&amp;sdata=KAz3%2FkpbPolsgd4Z6j9nDIVGZTqyi8CM9mFbUTatW0s%3D&amp;reserved=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hycu.com/platform/entra-id" TargetMode="External"/><Relationship Id="rId5" Type="http://schemas.openxmlformats.org/officeDocument/2006/relationships/hyperlink" Target="https://nam02.safelinks.protection.outlook.com/?url=https%3A%2F%2Fhello.hycu.com%2FMDE4LVVBSC05MjMAAAGVNLYHQY8JrM92iUOC12rPzyRFnypiaxSqD3lAGkaRlEQZdc8w2lkCcULlZE0lStaLKzerW3Q%3D&amp;data=05%7C02%7Cjohn.mcevoy%40hycu.com%7C66b1d7050afa4729380b08dcc6df2c09%7Ca2bad164be704a5f9b9bcd882b76486c%7C1%7C0%7C638603909046284824%7CUnknown%7CTWFpbGZsb3d8eyJWIjoiMC4wLjAwMDAiLCJQIjoiV2luMzIiLCJBTiI6Ik1haWwiLCJXVCI6Mn0%3D%7C0%7C%7C%7C&amp;sdata=46vDdoNsZFgPPM3vKy76yz5b64gyF47HwA46%2BWbYbCE%3D&amp;reserved=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Tomic</dc:creator>
  <cp:keywords/>
  <dc:description/>
  <cp:lastModifiedBy>Jelena Jovanovic</cp:lastModifiedBy>
  <cp:revision>2</cp:revision>
  <dcterms:created xsi:type="dcterms:W3CDTF">2024-09-03T14:56:00Z</dcterms:created>
  <dcterms:modified xsi:type="dcterms:W3CDTF">2024-09-03T14:56:00Z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b0582b98-e0f1-4505-a905-4dc77c6f49a9</vt:lpwstr>
  </property>
</Properties>
</file>